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4DE9EB18" w:rsidR="00C15D04" w:rsidRDefault="00C15D04" w:rsidP="00C15D04">
      <w:pPr>
        <w:rPr>
          <w:rFonts w:cs="Arial"/>
          <w:szCs w:val="22"/>
        </w:rPr>
      </w:pPr>
    </w:p>
    <w:p w14:paraId="21ECDB4D" w14:textId="77777777" w:rsidR="003F7F72" w:rsidRPr="00021734" w:rsidRDefault="003F7F72" w:rsidP="00C15D04">
      <w:pPr>
        <w:rPr>
          <w:rFonts w:cs="Arial"/>
          <w:szCs w:val="22"/>
        </w:rPr>
      </w:pPr>
    </w:p>
    <w:p w14:paraId="5E7118E0"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Pr="00AA15B5" w:rsidRDefault="00672FC6" w:rsidP="00C15D04">
      <w:pPr>
        <w:jc w:val="center"/>
        <w:rPr>
          <w:rFonts w:cs="Arial"/>
          <w:b/>
          <w:color w:val="FF0000"/>
          <w:szCs w:val="22"/>
        </w:rPr>
      </w:pPr>
    </w:p>
    <w:p w14:paraId="586589B4" w14:textId="76557894" w:rsidR="00672FC6" w:rsidRPr="00AA15B5" w:rsidRDefault="00AA15B5" w:rsidP="00C15D04">
      <w:pPr>
        <w:jc w:val="center"/>
        <w:rPr>
          <w:rFonts w:cs="Arial"/>
          <w:b/>
          <w:color w:val="FF0000"/>
          <w:szCs w:val="22"/>
        </w:rPr>
      </w:pPr>
      <w:r w:rsidRPr="00AA15B5">
        <w:rPr>
          <w:rFonts w:cs="Arial"/>
          <w:b/>
          <w:color w:val="FF0000"/>
          <w:szCs w:val="22"/>
        </w:rPr>
        <w:t>A COMPLETER, PARAPHER ET SIGNER</w:t>
      </w:r>
    </w:p>
    <w:p w14:paraId="5690482D" w14:textId="2C989F93" w:rsidR="00C15D04" w:rsidRPr="002C77E7" w:rsidRDefault="00C15D04" w:rsidP="00C15D04">
      <w:pPr>
        <w:jc w:val="center"/>
        <w:rPr>
          <w:rFonts w:cs="Arial"/>
          <w:b/>
          <w:szCs w:val="22"/>
        </w:rPr>
      </w:pPr>
      <w:r w:rsidRPr="002C77E7">
        <w:rPr>
          <w:rFonts w:cs="Arial"/>
          <w:b/>
          <w:szCs w:val="22"/>
        </w:rPr>
        <w:t xml:space="preserve">PROJET DE MARCHE N° </w:t>
      </w:r>
      <w:r w:rsidR="00972977">
        <w:rPr>
          <w:rFonts w:cs="Arial"/>
          <w:b/>
          <w:szCs w:val="22"/>
        </w:rPr>
        <w:t>B25-02957-NB</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109331BE" w14:textId="7F14AFAD" w:rsidR="00C15D04" w:rsidRDefault="00C15D04" w:rsidP="00090812">
      <w:pPr>
        <w:jc w:val="both"/>
        <w:rPr>
          <w:rFonts w:cs="Arial"/>
          <w:color w:val="000000"/>
          <w:szCs w:val="22"/>
        </w:rPr>
      </w:pPr>
      <w:r>
        <w:rPr>
          <w:rFonts w:cs="Arial"/>
          <w:b/>
          <w:szCs w:val="22"/>
        </w:rPr>
        <w:t>LE COMMISSARIAT A L'ENERGIE ATOMIQUE</w:t>
      </w:r>
      <w:r w:rsidR="00D51067">
        <w:rPr>
          <w:rFonts w:cs="Arial"/>
          <w:b/>
          <w:szCs w:val="22"/>
        </w:rPr>
        <w:t xml:space="preserve"> ET AUX ENERGIES ALTERNATIVES</w:t>
      </w:r>
      <w:r>
        <w:rPr>
          <w:rFonts w:cs="Arial"/>
          <w:szCs w:val="22"/>
        </w:rPr>
        <w:t>, établissement public de recherche à caractère scientifique technique et industriel, dont le siège social est situé Bâtiment Le Ponant D - 25 rue Leblanc à Paris 15</w:t>
      </w:r>
      <w:r>
        <w:rPr>
          <w:rFonts w:cs="Arial"/>
          <w:szCs w:val="22"/>
          <w:vertAlign w:val="superscript"/>
        </w:rPr>
        <w:t>ème</w:t>
      </w:r>
      <w:r>
        <w:rPr>
          <w:rFonts w:cs="Arial"/>
          <w:szCs w:val="22"/>
        </w:rPr>
        <w:t>,</w:t>
      </w:r>
      <w:r w:rsidR="00090812">
        <w:rPr>
          <w:rFonts w:cs="Arial"/>
          <w:szCs w:val="22"/>
        </w:rPr>
        <w:t xml:space="preserve"> </w:t>
      </w:r>
      <w:r>
        <w:rPr>
          <w:rFonts w:cs="Arial"/>
          <w:szCs w:val="22"/>
        </w:rPr>
        <w:t>immatriculé au Registre du Commerce et des Sociétés de Paris sous le numéro R.C.S PARIS B 775 685</w:t>
      </w:r>
      <w:r w:rsidR="00090812">
        <w:rPr>
          <w:rFonts w:cs="Arial"/>
          <w:szCs w:val="22"/>
        </w:rPr>
        <w:t> </w:t>
      </w:r>
      <w:r>
        <w:rPr>
          <w:rFonts w:cs="Arial"/>
          <w:szCs w:val="22"/>
        </w:rPr>
        <w:t>019</w:t>
      </w:r>
      <w:r w:rsidR="00090812">
        <w:rPr>
          <w:rFonts w:cs="Arial"/>
          <w:szCs w:val="22"/>
        </w:rPr>
        <w:t xml:space="preserve">, </w:t>
      </w:r>
      <w:r>
        <w:rPr>
          <w:rFonts w:cs="Arial"/>
          <w:color w:val="000000"/>
          <w:szCs w:val="22"/>
        </w:rPr>
        <w:t xml:space="preserve">représenté par </w:t>
      </w:r>
      <w:r w:rsidR="003D2366">
        <w:rPr>
          <w:rFonts w:cs="Arial"/>
          <w:color w:val="000000"/>
          <w:szCs w:val="22"/>
        </w:rPr>
        <w:t>Madame</w:t>
      </w:r>
      <w:r>
        <w:rPr>
          <w:rFonts w:cs="Arial"/>
          <w:color w:val="000000"/>
          <w:szCs w:val="22"/>
        </w:rPr>
        <w:t xml:space="preserve"> </w:t>
      </w:r>
      <w:r w:rsidR="00090812">
        <w:rPr>
          <w:rFonts w:cs="Arial"/>
          <w:color w:val="000000"/>
          <w:szCs w:val="22"/>
        </w:rPr>
        <w:t xml:space="preserve">Pascale Bayle </w:t>
      </w:r>
      <w:proofErr w:type="spellStart"/>
      <w:r w:rsidR="00090812">
        <w:rPr>
          <w:rFonts w:cs="Arial"/>
          <w:color w:val="000000"/>
          <w:szCs w:val="22"/>
        </w:rPr>
        <w:t>Guillemaud</w:t>
      </w:r>
      <w:proofErr w:type="spellEnd"/>
      <w:r w:rsidR="00090812">
        <w:rPr>
          <w:rFonts w:cs="Arial"/>
          <w:color w:val="000000"/>
          <w:szCs w:val="22"/>
        </w:rPr>
        <w:t xml:space="preserve">, </w:t>
      </w:r>
      <w:r>
        <w:rPr>
          <w:rFonts w:cs="Arial"/>
          <w:szCs w:val="22"/>
        </w:rPr>
        <w:t xml:space="preserve">agissant en qualité de </w:t>
      </w:r>
      <w:r w:rsidR="00090812">
        <w:rPr>
          <w:rFonts w:cs="Arial"/>
          <w:szCs w:val="22"/>
        </w:rPr>
        <w:t>Directrice de l’IRIG,</w:t>
      </w:r>
    </w:p>
    <w:p w14:paraId="79E804F6" w14:textId="65115BDD" w:rsidR="00C15D04" w:rsidRDefault="00090812" w:rsidP="00090812">
      <w:pPr>
        <w:tabs>
          <w:tab w:val="left" w:pos="2798"/>
        </w:tabs>
        <w:jc w:val="both"/>
        <w:rPr>
          <w:rFonts w:cs="Arial"/>
          <w:szCs w:val="22"/>
        </w:rPr>
      </w:pPr>
      <w:r>
        <w:rPr>
          <w:rFonts w:cs="Arial"/>
          <w:szCs w:val="22"/>
        </w:rPr>
        <w:tab/>
      </w: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47111818" w14:textId="54E9561B" w:rsidR="005A33C4"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3576166" w:history="1">
        <w:r w:rsidR="005A33C4" w:rsidRPr="00FA31E0">
          <w:rPr>
            <w:rStyle w:val="Lienhypertexte"/>
            <w:rFonts w:ascii="Arial Gras" w:hAnsi="Arial Gras"/>
            <w:noProof/>
          </w:rPr>
          <w:t>Article 1 -</w:t>
        </w:r>
        <w:r w:rsidR="005A33C4" w:rsidRPr="00FA31E0">
          <w:rPr>
            <w:rStyle w:val="Lienhypertexte"/>
            <w:noProof/>
          </w:rPr>
          <w:t xml:space="preserve"> OBJET</w:t>
        </w:r>
        <w:r w:rsidR="005A33C4">
          <w:rPr>
            <w:noProof/>
            <w:webHidden/>
          </w:rPr>
          <w:tab/>
        </w:r>
        <w:r w:rsidR="005A33C4">
          <w:rPr>
            <w:noProof/>
            <w:webHidden/>
          </w:rPr>
          <w:fldChar w:fldCharType="begin"/>
        </w:r>
        <w:r w:rsidR="005A33C4">
          <w:rPr>
            <w:noProof/>
            <w:webHidden/>
          </w:rPr>
          <w:instrText xml:space="preserve"> PAGEREF _Toc203576166 \h </w:instrText>
        </w:r>
        <w:r w:rsidR="005A33C4">
          <w:rPr>
            <w:noProof/>
            <w:webHidden/>
          </w:rPr>
        </w:r>
        <w:r w:rsidR="005A33C4">
          <w:rPr>
            <w:noProof/>
            <w:webHidden/>
          </w:rPr>
          <w:fldChar w:fldCharType="separate"/>
        </w:r>
        <w:r w:rsidR="00391C98">
          <w:rPr>
            <w:noProof/>
            <w:webHidden/>
          </w:rPr>
          <w:t>3</w:t>
        </w:r>
        <w:r w:rsidR="005A33C4">
          <w:rPr>
            <w:noProof/>
            <w:webHidden/>
          </w:rPr>
          <w:fldChar w:fldCharType="end"/>
        </w:r>
      </w:hyperlink>
    </w:p>
    <w:p w14:paraId="75D63E09" w14:textId="7B886ABC"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67" w:history="1">
        <w:r w:rsidR="005A33C4" w:rsidRPr="00FA31E0">
          <w:rPr>
            <w:rStyle w:val="Lienhypertexte"/>
            <w:rFonts w:ascii="Arial Gras" w:hAnsi="Arial Gras"/>
            <w:noProof/>
          </w:rPr>
          <w:t>Article 2 -</w:t>
        </w:r>
        <w:r w:rsidR="005A33C4" w:rsidRPr="00FA31E0">
          <w:rPr>
            <w:rStyle w:val="Lienhypertexte"/>
            <w:noProof/>
          </w:rPr>
          <w:t xml:space="preserve"> DOCUMENTS CONTRACTUELS</w:t>
        </w:r>
        <w:r w:rsidR="005A33C4">
          <w:rPr>
            <w:noProof/>
            <w:webHidden/>
          </w:rPr>
          <w:tab/>
        </w:r>
        <w:r w:rsidR="005A33C4">
          <w:rPr>
            <w:noProof/>
            <w:webHidden/>
          </w:rPr>
          <w:fldChar w:fldCharType="begin"/>
        </w:r>
        <w:r w:rsidR="005A33C4">
          <w:rPr>
            <w:noProof/>
            <w:webHidden/>
          </w:rPr>
          <w:instrText xml:space="preserve"> PAGEREF _Toc203576167 \h </w:instrText>
        </w:r>
        <w:r w:rsidR="005A33C4">
          <w:rPr>
            <w:noProof/>
            <w:webHidden/>
          </w:rPr>
        </w:r>
        <w:r w:rsidR="005A33C4">
          <w:rPr>
            <w:noProof/>
            <w:webHidden/>
          </w:rPr>
          <w:fldChar w:fldCharType="separate"/>
        </w:r>
        <w:r w:rsidR="00391C98">
          <w:rPr>
            <w:noProof/>
            <w:webHidden/>
          </w:rPr>
          <w:t>3</w:t>
        </w:r>
        <w:r w:rsidR="005A33C4">
          <w:rPr>
            <w:noProof/>
            <w:webHidden/>
          </w:rPr>
          <w:fldChar w:fldCharType="end"/>
        </w:r>
      </w:hyperlink>
    </w:p>
    <w:p w14:paraId="3716DFFF" w14:textId="385B16C8"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68" w:history="1">
        <w:r w:rsidR="005A33C4" w:rsidRPr="00FA31E0">
          <w:rPr>
            <w:rStyle w:val="Lienhypertexte"/>
            <w:rFonts w:ascii="Arial Gras" w:hAnsi="Arial Gras"/>
            <w:noProof/>
          </w:rPr>
          <w:t>Article 3 -</w:t>
        </w:r>
        <w:r w:rsidR="005A33C4" w:rsidRPr="00FA31E0">
          <w:rPr>
            <w:rStyle w:val="Lienhypertexte"/>
            <w:noProof/>
          </w:rPr>
          <w:t xml:space="preserve"> CORRESPONDANTS</w:t>
        </w:r>
        <w:r w:rsidR="005A33C4">
          <w:rPr>
            <w:noProof/>
            <w:webHidden/>
          </w:rPr>
          <w:tab/>
        </w:r>
        <w:r w:rsidR="005A33C4">
          <w:rPr>
            <w:noProof/>
            <w:webHidden/>
          </w:rPr>
          <w:fldChar w:fldCharType="begin"/>
        </w:r>
        <w:r w:rsidR="005A33C4">
          <w:rPr>
            <w:noProof/>
            <w:webHidden/>
          </w:rPr>
          <w:instrText xml:space="preserve"> PAGEREF _Toc203576168 \h </w:instrText>
        </w:r>
        <w:r w:rsidR="005A33C4">
          <w:rPr>
            <w:noProof/>
            <w:webHidden/>
          </w:rPr>
        </w:r>
        <w:r w:rsidR="005A33C4">
          <w:rPr>
            <w:noProof/>
            <w:webHidden/>
          </w:rPr>
          <w:fldChar w:fldCharType="separate"/>
        </w:r>
        <w:r w:rsidR="00391C98">
          <w:rPr>
            <w:noProof/>
            <w:webHidden/>
          </w:rPr>
          <w:t>3</w:t>
        </w:r>
        <w:r w:rsidR="005A33C4">
          <w:rPr>
            <w:noProof/>
            <w:webHidden/>
          </w:rPr>
          <w:fldChar w:fldCharType="end"/>
        </w:r>
      </w:hyperlink>
    </w:p>
    <w:p w14:paraId="039C15E1" w14:textId="3AC52435"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69" w:history="1">
        <w:r w:rsidR="005A33C4" w:rsidRPr="00FA31E0">
          <w:rPr>
            <w:rStyle w:val="Lienhypertexte"/>
            <w:rFonts w:ascii="Arial Gras" w:hAnsi="Arial Gras"/>
            <w:noProof/>
          </w:rPr>
          <w:t>Article 4 -</w:t>
        </w:r>
        <w:r w:rsidR="005A33C4" w:rsidRPr="00FA31E0">
          <w:rPr>
            <w:rStyle w:val="Lienhypertexte"/>
            <w:noProof/>
          </w:rPr>
          <w:t xml:space="preserve"> ETENDUE DES TRAVAUX</w:t>
        </w:r>
        <w:r w:rsidR="005A33C4">
          <w:rPr>
            <w:noProof/>
            <w:webHidden/>
          </w:rPr>
          <w:tab/>
        </w:r>
        <w:r w:rsidR="005A33C4">
          <w:rPr>
            <w:noProof/>
            <w:webHidden/>
          </w:rPr>
          <w:fldChar w:fldCharType="begin"/>
        </w:r>
        <w:r w:rsidR="005A33C4">
          <w:rPr>
            <w:noProof/>
            <w:webHidden/>
          </w:rPr>
          <w:instrText xml:space="preserve"> PAGEREF _Toc203576169 \h </w:instrText>
        </w:r>
        <w:r w:rsidR="005A33C4">
          <w:rPr>
            <w:noProof/>
            <w:webHidden/>
          </w:rPr>
        </w:r>
        <w:r w:rsidR="005A33C4">
          <w:rPr>
            <w:noProof/>
            <w:webHidden/>
          </w:rPr>
          <w:fldChar w:fldCharType="separate"/>
        </w:r>
        <w:r w:rsidR="00391C98">
          <w:rPr>
            <w:noProof/>
            <w:webHidden/>
          </w:rPr>
          <w:t>5</w:t>
        </w:r>
        <w:r w:rsidR="005A33C4">
          <w:rPr>
            <w:noProof/>
            <w:webHidden/>
          </w:rPr>
          <w:fldChar w:fldCharType="end"/>
        </w:r>
      </w:hyperlink>
    </w:p>
    <w:p w14:paraId="15FFFCDB" w14:textId="3BF584CD"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0" w:history="1">
        <w:r w:rsidR="005A33C4" w:rsidRPr="00FA31E0">
          <w:rPr>
            <w:rStyle w:val="Lienhypertexte"/>
            <w:rFonts w:ascii="Arial Gras" w:hAnsi="Arial Gras"/>
            <w:noProof/>
          </w:rPr>
          <w:t>Article 5 -</w:t>
        </w:r>
        <w:r w:rsidR="005A33C4" w:rsidRPr="00FA31E0">
          <w:rPr>
            <w:rStyle w:val="Lienhypertexte"/>
            <w:noProof/>
          </w:rPr>
          <w:t xml:space="preserve"> CONDITIONS D'EXECUTION</w:t>
        </w:r>
        <w:r w:rsidR="005A33C4">
          <w:rPr>
            <w:noProof/>
            <w:webHidden/>
          </w:rPr>
          <w:tab/>
        </w:r>
        <w:r w:rsidR="005A33C4">
          <w:rPr>
            <w:noProof/>
            <w:webHidden/>
          </w:rPr>
          <w:fldChar w:fldCharType="begin"/>
        </w:r>
        <w:r w:rsidR="005A33C4">
          <w:rPr>
            <w:noProof/>
            <w:webHidden/>
          </w:rPr>
          <w:instrText xml:space="preserve"> PAGEREF _Toc203576170 \h </w:instrText>
        </w:r>
        <w:r w:rsidR="005A33C4">
          <w:rPr>
            <w:noProof/>
            <w:webHidden/>
          </w:rPr>
        </w:r>
        <w:r w:rsidR="005A33C4">
          <w:rPr>
            <w:noProof/>
            <w:webHidden/>
          </w:rPr>
          <w:fldChar w:fldCharType="separate"/>
        </w:r>
        <w:r w:rsidR="00391C98">
          <w:rPr>
            <w:noProof/>
            <w:webHidden/>
          </w:rPr>
          <w:t>5</w:t>
        </w:r>
        <w:r w:rsidR="005A33C4">
          <w:rPr>
            <w:noProof/>
            <w:webHidden/>
          </w:rPr>
          <w:fldChar w:fldCharType="end"/>
        </w:r>
      </w:hyperlink>
    </w:p>
    <w:p w14:paraId="1894262B" w14:textId="491C9B06"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1" w:history="1">
        <w:r w:rsidR="005A33C4" w:rsidRPr="00FA31E0">
          <w:rPr>
            <w:rStyle w:val="Lienhypertexte"/>
            <w:rFonts w:ascii="Arial Gras" w:hAnsi="Arial Gras"/>
            <w:noProof/>
          </w:rPr>
          <w:t>Article 6 -</w:t>
        </w:r>
        <w:r w:rsidR="005A33C4" w:rsidRPr="00FA31E0">
          <w:rPr>
            <w:rStyle w:val="Lienhypertexte"/>
            <w:noProof/>
          </w:rPr>
          <w:t xml:space="preserve"> OBLIGATIONS DU TITULAIRE</w:t>
        </w:r>
        <w:r w:rsidR="005A33C4">
          <w:rPr>
            <w:noProof/>
            <w:webHidden/>
          </w:rPr>
          <w:tab/>
        </w:r>
        <w:r w:rsidR="005A33C4">
          <w:rPr>
            <w:noProof/>
            <w:webHidden/>
          </w:rPr>
          <w:fldChar w:fldCharType="begin"/>
        </w:r>
        <w:r w:rsidR="005A33C4">
          <w:rPr>
            <w:noProof/>
            <w:webHidden/>
          </w:rPr>
          <w:instrText xml:space="preserve"> PAGEREF _Toc203576171 \h </w:instrText>
        </w:r>
        <w:r w:rsidR="005A33C4">
          <w:rPr>
            <w:noProof/>
            <w:webHidden/>
          </w:rPr>
        </w:r>
        <w:r w:rsidR="005A33C4">
          <w:rPr>
            <w:noProof/>
            <w:webHidden/>
          </w:rPr>
          <w:fldChar w:fldCharType="separate"/>
        </w:r>
        <w:r w:rsidR="00391C98">
          <w:rPr>
            <w:noProof/>
            <w:webHidden/>
          </w:rPr>
          <w:t>6</w:t>
        </w:r>
        <w:r w:rsidR="005A33C4">
          <w:rPr>
            <w:noProof/>
            <w:webHidden/>
          </w:rPr>
          <w:fldChar w:fldCharType="end"/>
        </w:r>
      </w:hyperlink>
    </w:p>
    <w:p w14:paraId="0688F37A" w14:textId="30032A7C"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2" w:history="1">
        <w:r w:rsidR="005A33C4" w:rsidRPr="00FA31E0">
          <w:rPr>
            <w:rStyle w:val="Lienhypertexte"/>
            <w:rFonts w:ascii="Arial Gras" w:hAnsi="Arial Gras"/>
            <w:noProof/>
          </w:rPr>
          <w:t>Article 7 -</w:t>
        </w:r>
        <w:r w:rsidR="005A33C4" w:rsidRPr="00FA31E0">
          <w:rPr>
            <w:rStyle w:val="Lienhypertexte"/>
            <w:noProof/>
          </w:rPr>
          <w:t xml:space="preserve"> COORDINATION EN MATIERE DE SECURITE ET DE PROTECTION DE LA SANTE</w:t>
        </w:r>
        <w:r w:rsidR="005A33C4">
          <w:rPr>
            <w:noProof/>
            <w:webHidden/>
          </w:rPr>
          <w:tab/>
        </w:r>
        <w:r w:rsidR="005A33C4">
          <w:rPr>
            <w:noProof/>
            <w:webHidden/>
          </w:rPr>
          <w:fldChar w:fldCharType="begin"/>
        </w:r>
        <w:r w:rsidR="005A33C4">
          <w:rPr>
            <w:noProof/>
            <w:webHidden/>
          </w:rPr>
          <w:instrText xml:space="preserve"> PAGEREF _Toc203576172 \h </w:instrText>
        </w:r>
        <w:r w:rsidR="005A33C4">
          <w:rPr>
            <w:noProof/>
            <w:webHidden/>
          </w:rPr>
        </w:r>
        <w:r w:rsidR="005A33C4">
          <w:rPr>
            <w:noProof/>
            <w:webHidden/>
          </w:rPr>
          <w:fldChar w:fldCharType="separate"/>
        </w:r>
        <w:r w:rsidR="00391C98">
          <w:rPr>
            <w:noProof/>
            <w:webHidden/>
          </w:rPr>
          <w:t>8</w:t>
        </w:r>
        <w:r w:rsidR="005A33C4">
          <w:rPr>
            <w:noProof/>
            <w:webHidden/>
          </w:rPr>
          <w:fldChar w:fldCharType="end"/>
        </w:r>
      </w:hyperlink>
    </w:p>
    <w:p w14:paraId="4EF1371B" w14:textId="72B13966"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3" w:history="1">
        <w:r w:rsidR="005A33C4" w:rsidRPr="00FA31E0">
          <w:rPr>
            <w:rStyle w:val="Lienhypertexte"/>
            <w:rFonts w:ascii="Arial Gras" w:hAnsi="Arial Gras" w:cs="Arial"/>
            <w:noProof/>
          </w:rPr>
          <w:t>Article 8 -</w:t>
        </w:r>
        <w:r w:rsidR="005A33C4" w:rsidRPr="00FA31E0">
          <w:rPr>
            <w:rStyle w:val="Lienhypertexte"/>
            <w:rFonts w:cs="Arial"/>
            <w:noProof/>
          </w:rPr>
          <w:t xml:space="preserve"> CONTROLES TECHNIQUES</w:t>
        </w:r>
        <w:r w:rsidR="005A33C4">
          <w:rPr>
            <w:noProof/>
            <w:webHidden/>
          </w:rPr>
          <w:tab/>
        </w:r>
        <w:r w:rsidR="005A33C4">
          <w:rPr>
            <w:noProof/>
            <w:webHidden/>
          </w:rPr>
          <w:fldChar w:fldCharType="begin"/>
        </w:r>
        <w:r w:rsidR="005A33C4">
          <w:rPr>
            <w:noProof/>
            <w:webHidden/>
          </w:rPr>
          <w:instrText xml:space="preserve"> PAGEREF _Toc203576173 \h </w:instrText>
        </w:r>
        <w:r w:rsidR="005A33C4">
          <w:rPr>
            <w:noProof/>
            <w:webHidden/>
          </w:rPr>
        </w:r>
        <w:r w:rsidR="005A33C4">
          <w:rPr>
            <w:noProof/>
            <w:webHidden/>
          </w:rPr>
          <w:fldChar w:fldCharType="separate"/>
        </w:r>
        <w:r w:rsidR="00391C98">
          <w:rPr>
            <w:noProof/>
            <w:webHidden/>
          </w:rPr>
          <w:t>8</w:t>
        </w:r>
        <w:r w:rsidR="005A33C4">
          <w:rPr>
            <w:noProof/>
            <w:webHidden/>
          </w:rPr>
          <w:fldChar w:fldCharType="end"/>
        </w:r>
      </w:hyperlink>
    </w:p>
    <w:p w14:paraId="16DBF1F5" w14:textId="14B735F9"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4" w:history="1">
        <w:r w:rsidR="005A33C4" w:rsidRPr="00FA31E0">
          <w:rPr>
            <w:rStyle w:val="Lienhypertexte"/>
            <w:rFonts w:ascii="Arial Gras" w:hAnsi="Arial Gras"/>
            <w:noProof/>
          </w:rPr>
          <w:t>Article 9 -</w:t>
        </w:r>
        <w:r w:rsidR="005A33C4" w:rsidRPr="00FA31E0">
          <w:rPr>
            <w:rStyle w:val="Lienhypertexte"/>
            <w:noProof/>
          </w:rPr>
          <w:t xml:space="preserve"> REMISE DE DOCUMENTS</w:t>
        </w:r>
        <w:r w:rsidR="005A33C4">
          <w:rPr>
            <w:noProof/>
            <w:webHidden/>
          </w:rPr>
          <w:tab/>
        </w:r>
        <w:r w:rsidR="005A33C4">
          <w:rPr>
            <w:noProof/>
            <w:webHidden/>
          </w:rPr>
          <w:fldChar w:fldCharType="begin"/>
        </w:r>
        <w:r w:rsidR="005A33C4">
          <w:rPr>
            <w:noProof/>
            <w:webHidden/>
          </w:rPr>
          <w:instrText xml:space="preserve"> PAGEREF _Toc203576174 \h </w:instrText>
        </w:r>
        <w:r w:rsidR="005A33C4">
          <w:rPr>
            <w:noProof/>
            <w:webHidden/>
          </w:rPr>
        </w:r>
        <w:r w:rsidR="005A33C4">
          <w:rPr>
            <w:noProof/>
            <w:webHidden/>
          </w:rPr>
          <w:fldChar w:fldCharType="separate"/>
        </w:r>
        <w:r w:rsidR="00391C98">
          <w:rPr>
            <w:noProof/>
            <w:webHidden/>
          </w:rPr>
          <w:t>8</w:t>
        </w:r>
        <w:r w:rsidR="005A33C4">
          <w:rPr>
            <w:noProof/>
            <w:webHidden/>
          </w:rPr>
          <w:fldChar w:fldCharType="end"/>
        </w:r>
      </w:hyperlink>
    </w:p>
    <w:p w14:paraId="0EDE141B" w14:textId="4C192D85"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5" w:history="1">
        <w:r w:rsidR="005A33C4" w:rsidRPr="00FA31E0">
          <w:rPr>
            <w:rStyle w:val="Lienhypertexte"/>
            <w:rFonts w:ascii="Arial Gras" w:hAnsi="Arial Gras"/>
            <w:noProof/>
          </w:rPr>
          <w:t>Article 10 -</w:t>
        </w:r>
        <w:r w:rsidR="005A33C4" w:rsidRPr="00FA31E0">
          <w:rPr>
            <w:rStyle w:val="Lienhypertexte"/>
            <w:noProof/>
          </w:rPr>
          <w:t xml:space="preserve"> REUNIONS</w:t>
        </w:r>
        <w:r w:rsidR="005A33C4">
          <w:rPr>
            <w:noProof/>
            <w:webHidden/>
          </w:rPr>
          <w:tab/>
        </w:r>
        <w:r w:rsidR="005A33C4">
          <w:rPr>
            <w:noProof/>
            <w:webHidden/>
          </w:rPr>
          <w:fldChar w:fldCharType="begin"/>
        </w:r>
        <w:r w:rsidR="005A33C4">
          <w:rPr>
            <w:noProof/>
            <w:webHidden/>
          </w:rPr>
          <w:instrText xml:space="preserve"> PAGEREF _Toc203576175 \h </w:instrText>
        </w:r>
        <w:r w:rsidR="005A33C4">
          <w:rPr>
            <w:noProof/>
            <w:webHidden/>
          </w:rPr>
        </w:r>
        <w:r w:rsidR="005A33C4">
          <w:rPr>
            <w:noProof/>
            <w:webHidden/>
          </w:rPr>
          <w:fldChar w:fldCharType="separate"/>
        </w:r>
        <w:r w:rsidR="00391C98">
          <w:rPr>
            <w:noProof/>
            <w:webHidden/>
          </w:rPr>
          <w:t>10</w:t>
        </w:r>
        <w:r w:rsidR="005A33C4">
          <w:rPr>
            <w:noProof/>
            <w:webHidden/>
          </w:rPr>
          <w:fldChar w:fldCharType="end"/>
        </w:r>
      </w:hyperlink>
    </w:p>
    <w:p w14:paraId="78B609F3" w14:textId="46184022"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6" w:history="1">
        <w:r w:rsidR="005A33C4" w:rsidRPr="00FA31E0">
          <w:rPr>
            <w:rStyle w:val="Lienhypertexte"/>
            <w:rFonts w:ascii="Arial Gras" w:hAnsi="Arial Gras" w:cs="Arial"/>
            <w:noProof/>
          </w:rPr>
          <w:t>Article 11 -</w:t>
        </w:r>
        <w:r w:rsidR="005A33C4" w:rsidRPr="00FA31E0">
          <w:rPr>
            <w:rStyle w:val="Lienhypertexte"/>
            <w:rFonts w:cs="Arial"/>
            <w:noProof/>
          </w:rPr>
          <w:t xml:space="preserve"> MONTAGE - INSTALLATION DES FOURNITURES</w:t>
        </w:r>
        <w:r w:rsidR="005A33C4">
          <w:rPr>
            <w:noProof/>
            <w:webHidden/>
          </w:rPr>
          <w:tab/>
        </w:r>
        <w:r w:rsidR="005A33C4">
          <w:rPr>
            <w:noProof/>
            <w:webHidden/>
          </w:rPr>
          <w:fldChar w:fldCharType="begin"/>
        </w:r>
        <w:r w:rsidR="005A33C4">
          <w:rPr>
            <w:noProof/>
            <w:webHidden/>
          </w:rPr>
          <w:instrText xml:space="preserve"> PAGEREF _Toc203576176 \h </w:instrText>
        </w:r>
        <w:r w:rsidR="005A33C4">
          <w:rPr>
            <w:noProof/>
            <w:webHidden/>
          </w:rPr>
        </w:r>
        <w:r w:rsidR="005A33C4">
          <w:rPr>
            <w:noProof/>
            <w:webHidden/>
          </w:rPr>
          <w:fldChar w:fldCharType="separate"/>
        </w:r>
        <w:r w:rsidR="00391C98">
          <w:rPr>
            <w:noProof/>
            <w:webHidden/>
          </w:rPr>
          <w:t>10</w:t>
        </w:r>
        <w:r w:rsidR="005A33C4">
          <w:rPr>
            <w:noProof/>
            <w:webHidden/>
          </w:rPr>
          <w:fldChar w:fldCharType="end"/>
        </w:r>
      </w:hyperlink>
    </w:p>
    <w:p w14:paraId="7AA8ADAE" w14:textId="10C82385"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7" w:history="1">
        <w:r w:rsidR="005A33C4" w:rsidRPr="00FA31E0">
          <w:rPr>
            <w:rStyle w:val="Lienhypertexte"/>
            <w:rFonts w:ascii="Arial Gras" w:hAnsi="Arial Gras" w:cs="Arial"/>
            <w:noProof/>
          </w:rPr>
          <w:t>Article 12 -</w:t>
        </w:r>
        <w:r w:rsidR="005A33C4" w:rsidRPr="00FA31E0">
          <w:rPr>
            <w:rStyle w:val="Lienhypertexte"/>
            <w:rFonts w:cs="Arial"/>
            <w:noProof/>
          </w:rPr>
          <w:t xml:space="preserve"> RECEPTION DES TRAVAUX</w:t>
        </w:r>
        <w:r w:rsidR="005A33C4">
          <w:rPr>
            <w:noProof/>
            <w:webHidden/>
          </w:rPr>
          <w:tab/>
        </w:r>
        <w:r w:rsidR="005A33C4">
          <w:rPr>
            <w:noProof/>
            <w:webHidden/>
          </w:rPr>
          <w:fldChar w:fldCharType="begin"/>
        </w:r>
        <w:r w:rsidR="005A33C4">
          <w:rPr>
            <w:noProof/>
            <w:webHidden/>
          </w:rPr>
          <w:instrText xml:space="preserve"> PAGEREF _Toc203576177 \h </w:instrText>
        </w:r>
        <w:r w:rsidR="005A33C4">
          <w:rPr>
            <w:noProof/>
            <w:webHidden/>
          </w:rPr>
        </w:r>
        <w:r w:rsidR="005A33C4">
          <w:rPr>
            <w:noProof/>
            <w:webHidden/>
          </w:rPr>
          <w:fldChar w:fldCharType="separate"/>
        </w:r>
        <w:r w:rsidR="00391C98">
          <w:rPr>
            <w:noProof/>
            <w:webHidden/>
          </w:rPr>
          <w:t>10</w:t>
        </w:r>
        <w:r w:rsidR="005A33C4">
          <w:rPr>
            <w:noProof/>
            <w:webHidden/>
          </w:rPr>
          <w:fldChar w:fldCharType="end"/>
        </w:r>
      </w:hyperlink>
    </w:p>
    <w:p w14:paraId="341BD689" w14:textId="41EBD415"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8" w:history="1">
        <w:r w:rsidR="005A33C4" w:rsidRPr="00FA31E0">
          <w:rPr>
            <w:rStyle w:val="Lienhypertexte"/>
            <w:rFonts w:ascii="Arial Gras" w:hAnsi="Arial Gras" w:cs="Arial"/>
            <w:noProof/>
          </w:rPr>
          <w:t>Article 13 -</w:t>
        </w:r>
        <w:r w:rsidR="005A33C4" w:rsidRPr="00FA31E0">
          <w:rPr>
            <w:rStyle w:val="Lienhypertexte"/>
            <w:rFonts w:cs="Arial"/>
            <w:noProof/>
          </w:rPr>
          <w:t xml:space="preserve"> GARANTIES</w:t>
        </w:r>
        <w:r w:rsidR="005A33C4">
          <w:rPr>
            <w:noProof/>
            <w:webHidden/>
          </w:rPr>
          <w:tab/>
        </w:r>
        <w:r w:rsidR="005A33C4">
          <w:rPr>
            <w:noProof/>
            <w:webHidden/>
          </w:rPr>
          <w:fldChar w:fldCharType="begin"/>
        </w:r>
        <w:r w:rsidR="005A33C4">
          <w:rPr>
            <w:noProof/>
            <w:webHidden/>
          </w:rPr>
          <w:instrText xml:space="preserve"> PAGEREF _Toc203576178 \h </w:instrText>
        </w:r>
        <w:r w:rsidR="005A33C4">
          <w:rPr>
            <w:noProof/>
            <w:webHidden/>
          </w:rPr>
        </w:r>
        <w:r w:rsidR="005A33C4">
          <w:rPr>
            <w:noProof/>
            <w:webHidden/>
          </w:rPr>
          <w:fldChar w:fldCharType="separate"/>
        </w:r>
        <w:r w:rsidR="00391C98">
          <w:rPr>
            <w:noProof/>
            <w:webHidden/>
          </w:rPr>
          <w:t>11</w:t>
        </w:r>
        <w:r w:rsidR="005A33C4">
          <w:rPr>
            <w:noProof/>
            <w:webHidden/>
          </w:rPr>
          <w:fldChar w:fldCharType="end"/>
        </w:r>
      </w:hyperlink>
    </w:p>
    <w:p w14:paraId="2B021605" w14:textId="5807A51A"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79" w:history="1">
        <w:r w:rsidR="005A33C4" w:rsidRPr="00FA31E0">
          <w:rPr>
            <w:rStyle w:val="Lienhypertexte"/>
            <w:rFonts w:ascii="Arial Gras" w:hAnsi="Arial Gras" w:cs="Arial"/>
            <w:noProof/>
          </w:rPr>
          <w:t>Article 14 -</w:t>
        </w:r>
        <w:r w:rsidR="005A33C4" w:rsidRPr="00FA31E0">
          <w:rPr>
            <w:rStyle w:val="Lienhypertexte"/>
            <w:rFonts w:cs="Arial"/>
            <w:noProof/>
          </w:rPr>
          <w:t xml:space="preserve"> ASSURANCES</w:t>
        </w:r>
        <w:r w:rsidR="005A33C4">
          <w:rPr>
            <w:noProof/>
            <w:webHidden/>
          </w:rPr>
          <w:tab/>
        </w:r>
        <w:r w:rsidR="005A33C4">
          <w:rPr>
            <w:noProof/>
            <w:webHidden/>
          </w:rPr>
          <w:fldChar w:fldCharType="begin"/>
        </w:r>
        <w:r w:rsidR="005A33C4">
          <w:rPr>
            <w:noProof/>
            <w:webHidden/>
          </w:rPr>
          <w:instrText xml:space="preserve"> PAGEREF _Toc203576179 \h </w:instrText>
        </w:r>
        <w:r w:rsidR="005A33C4">
          <w:rPr>
            <w:noProof/>
            <w:webHidden/>
          </w:rPr>
        </w:r>
        <w:r w:rsidR="005A33C4">
          <w:rPr>
            <w:noProof/>
            <w:webHidden/>
          </w:rPr>
          <w:fldChar w:fldCharType="separate"/>
        </w:r>
        <w:r w:rsidR="00391C98">
          <w:rPr>
            <w:noProof/>
            <w:webHidden/>
          </w:rPr>
          <w:t>11</w:t>
        </w:r>
        <w:r w:rsidR="005A33C4">
          <w:rPr>
            <w:noProof/>
            <w:webHidden/>
          </w:rPr>
          <w:fldChar w:fldCharType="end"/>
        </w:r>
      </w:hyperlink>
    </w:p>
    <w:p w14:paraId="0A1385E7" w14:textId="4F16313B"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0" w:history="1">
        <w:r w:rsidR="005A33C4" w:rsidRPr="00FA31E0">
          <w:rPr>
            <w:rStyle w:val="Lienhypertexte"/>
            <w:rFonts w:ascii="Arial Gras" w:hAnsi="Arial Gras" w:cs="Arial"/>
            <w:noProof/>
          </w:rPr>
          <w:t>Article 15 -</w:t>
        </w:r>
        <w:r w:rsidR="005A33C4" w:rsidRPr="00FA31E0">
          <w:rPr>
            <w:rStyle w:val="Lienhypertexte"/>
            <w:rFonts w:cs="Arial"/>
            <w:noProof/>
          </w:rPr>
          <w:t xml:space="preserve"> DELAI OU PLANNING GENERAL DE REALISATION</w:t>
        </w:r>
        <w:r w:rsidR="005A33C4">
          <w:rPr>
            <w:noProof/>
            <w:webHidden/>
          </w:rPr>
          <w:tab/>
        </w:r>
        <w:r w:rsidR="005A33C4">
          <w:rPr>
            <w:noProof/>
            <w:webHidden/>
          </w:rPr>
          <w:fldChar w:fldCharType="begin"/>
        </w:r>
        <w:r w:rsidR="005A33C4">
          <w:rPr>
            <w:noProof/>
            <w:webHidden/>
          </w:rPr>
          <w:instrText xml:space="preserve"> PAGEREF _Toc203576180 \h </w:instrText>
        </w:r>
        <w:r w:rsidR="005A33C4">
          <w:rPr>
            <w:noProof/>
            <w:webHidden/>
          </w:rPr>
        </w:r>
        <w:r w:rsidR="005A33C4">
          <w:rPr>
            <w:noProof/>
            <w:webHidden/>
          </w:rPr>
          <w:fldChar w:fldCharType="separate"/>
        </w:r>
        <w:r w:rsidR="00391C98">
          <w:rPr>
            <w:noProof/>
            <w:webHidden/>
          </w:rPr>
          <w:t>11</w:t>
        </w:r>
        <w:r w:rsidR="005A33C4">
          <w:rPr>
            <w:noProof/>
            <w:webHidden/>
          </w:rPr>
          <w:fldChar w:fldCharType="end"/>
        </w:r>
      </w:hyperlink>
    </w:p>
    <w:p w14:paraId="2A04985B" w14:textId="4A3760F3"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1" w:history="1">
        <w:r w:rsidR="005A33C4" w:rsidRPr="00FA31E0">
          <w:rPr>
            <w:rStyle w:val="Lienhypertexte"/>
            <w:rFonts w:ascii="Arial Gras" w:hAnsi="Arial Gras" w:cs="Arial"/>
            <w:noProof/>
          </w:rPr>
          <w:t>15.2 -</w:t>
        </w:r>
        <w:r w:rsidR="005A33C4" w:rsidRPr="00FA31E0">
          <w:rPr>
            <w:rStyle w:val="Lienhypertexte"/>
            <w:rFonts w:cs="Arial"/>
            <w:noProof/>
          </w:rPr>
          <w:t xml:space="preserve"> Prolongations des délais d’exécution</w:t>
        </w:r>
        <w:r w:rsidR="005A33C4">
          <w:rPr>
            <w:noProof/>
            <w:webHidden/>
          </w:rPr>
          <w:tab/>
        </w:r>
        <w:r w:rsidR="005A33C4">
          <w:rPr>
            <w:noProof/>
            <w:webHidden/>
          </w:rPr>
          <w:fldChar w:fldCharType="begin"/>
        </w:r>
        <w:r w:rsidR="005A33C4">
          <w:rPr>
            <w:noProof/>
            <w:webHidden/>
          </w:rPr>
          <w:instrText xml:space="preserve"> PAGEREF _Toc203576181 \h </w:instrText>
        </w:r>
        <w:r w:rsidR="005A33C4">
          <w:rPr>
            <w:noProof/>
            <w:webHidden/>
          </w:rPr>
        </w:r>
        <w:r w:rsidR="005A33C4">
          <w:rPr>
            <w:noProof/>
            <w:webHidden/>
          </w:rPr>
          <w:fldChar w:fldCharType="separate"/>
        </w:r>
        <w:r w:rsidR="00391C98">
          <w:rPr>
            <w:noProof/>
            <w:webHidden/>
          </w:rPr>
          <w:t>11</w:t>
        </w:r>
        <w:r w:rsidR="005A33C4">
          <w:rPr>
            <w:noProof/>
            <w:webHidden/>
          </w:rPr>
          <w:fldChar w:fldCharType="end"/>
        </w:r>
      </w:hyperlink>
    </w:p>
    <w:p w14:paraId="0D559FB2" w14:textId="5C7B2EF0"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2" w:history="1">
        <w:r w:rsidR="005A33C4" w:rsidRPr="00FA31E0">
          <w:rPr>
            <w:rStyle w:val="Lienhypertexte"/>
            <w:rFonts w:cs="Arial"/>
            <w:i/>
            <w:noProof/>
          </w:rPr>
          <w:t>15.2.1 - Prolongations particulières</w:t>
        </w:r>
        <w:r w:rsidR="005A33C4">
          <w:rPr>
            <w:noProof/>
            <w:webHidden/>
          </w:rPr>
          <w:tab/>
        </w:r>
        <w:r w:rsidR="005A33C4">
          <w:rPr>
            <w:noProof/>
            <w:webHidden/>
          </w:rPr>
          <w:fldChar w:fldCharType="begin"/>
        </w:r>
        <w:r w:rsidR="005A33C4">
          <w:rPr>
            <w:noProof/>
            <w:webHidden/>
          </w:rPr>
          <w:instrText xml:space="preserve"> PAGEREF _Toc203576182 \h </w:instrText>
        </w:r>
        <w:r w:rsidR="005A33C4">
          <w:rPr>
            <w:noProof/>
            <w:webHidden/>
          </w:rPr>
        </w:r>
        <w:r w:rsidR="005A33C4">
          <w:rPr>
            <w:noProof/>
            <w:webHidden/>
          </w:rPr>
          <w:fldChar w:fldCharType="separate"/>
        </w:r>
        <w:r w:rsidR="00391C98">
          <w:rPr>
            <w:noProof/>
            <w:webHidden/>
          </w:rPr>
          <w:t>11</w:t>
        </w:r>
        <w:r w:rsidR="005A33C4">
          <w:rPr>
            <w:noProof/>
            <w:webHidden/>
          </w:rPr>
          <w:fldChar w:fldCharType="end"/>
        </w:r>
      </w:hyperlink>
    </w:p>
    <w:p w14:paraId="28DC31D4" w14:textId="32D5B1E9"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3" w:history="1">
        <w:r w:rsidR="005A33C4" w:rsidRPr="00FA31E0">
          <w:rPr>
            <w:rStyle w:val="Lienhypertexte"/>
            <w:rFonts w:cs="Arial"/>
            <w:i/>
            <w:noProof/>
          </w:rPr>
          <w:t>15.2.2 - Prolongations du fait du CEA</w:t>
        </w:r>
        <w:r w:rsidR="005A33C4">
          <w:rPr>
            <w:noProof/>
            <w:webHidden/>
          </w:rPr>
          <w:tab/>
        </w:r>
        <w:r w:rsidR="005A33C4">
          <w:rPr>
            <w:noProof/>
            <w:webHidden/>
          </w:rPr>
          <w:fldChar w:fldCharType="begin"/>
        </w:r>
        <w:r w:rsidR="005A33C4">
          <w:rPr>
            <w:noProof/>
            <w:webHidden/>
          </w:rPr>
          <w:instrText xml:space="preserve"> PAGEREF _Toc203576183 \h </w:instrText>
        </w:r>
        <w:r w:rsidR="005A33C4">
          <w:rPr>
            <w:noProof/>
            <w:webHidden/>
          </w:rPr>
        </w:r>
        <w:r w:rsidR="005A33C4">
          <w:rPr>
            <w:noProof/>
            <w:webHidden/>
          </w:rPr>
          <w:fldChar w:fldCharType="separate"/>
        </w:r>
        <w:r w:rsidR="00391C98">
          <w:rPr>
            <w:noProof/>
            <w:webHidden/>
          </w:rPr>
          <w:t>12</w:t>
        </w:r>
        <w:r w:rsidR="005A33C4">
          <w:rPr>
            <w:noProof/>
            <w:webHidden/>
          </w:rPr>
          <w:fldChar w:fldCharType="end"/>
        </w:r>
      </w:hyperlink>
    </w:p>
    <w:p w14:paraId="22705467" w14:textId="13C6A146"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4" w:history="1">
        <w:r w:rsidR="005A33C4" w:rsidRPr="00FA31E0">
          <w:rPr>
            <w:rStyle w:val="Lienhypertexte"/>
            <w:rFonts w:cs="Arial"/>
            <w:i/>
            <w:noProof/>
          </w:rPr>
          <w:t>15.2.3 - Prolongations du fait du Titulaire</w:t>
        </w:r>
        <w:r w:rsidR="005A33C4">
          <w:rPr>
            <w:noProof/>
            <w:webHidden/>
          </w:rPr>
          <w:tab/>
        </w:r>
        <w:r w:rsidR="005A33C4">
          <w:rPr>
            <w:noProof/>
            <w:webHidden/>
          </w:rPr>
          <w:fldChar w:fldCharType="begin"/>
        </w:r>
        <w:r w:rsidR="005A33C4">
          <w:rPr>
            <w:noProof/>
            <w:webHidden/>
          </w:rPr>
          <w:instrText xml:space="preserve"> PAGEREF _Toc203576184 \h </w:instrText>
        </w:r>
        <w:r w:rsidR="005A33C4">
          <w:rPr>
            <w:noProof/>
            <w:webHidden/>
          </w:rPr>
        </w:r>
        <w:r w:rsidR="005A33C4">
          <w:rPr>
            <w:noProof/>
            <w:webHidden/>
          </w:rPr>
          <w:fldChar w:fldCharType="separate"/>
        </w:r>
        <w:r w:rsidR="00391C98">
          <w:rPr>
            <w:noProof/>
            <w:webHidden/>
          </w:rPr>
          <w:t>13</w:t>
        </w:r>
        <w:r w:rsidR="005A33C4">
          <w:rPr>
            <w:noProof/>
            <w:webHidden/>
          </w:rPr>
          <w:fldChar w:fldCharType="end"/>
        </w:r>
      </w:hyperlink>
    </w:p>
    <w:p w14:paraId="4A62CAB6" w14:textId="53CBA137"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5" w:history="1">
        <w:r w:rsidR="005A33C4" w:rsidRPr="00FA31E0">
          <w:rPr>
            <w:rStyle w:val="Lienhypertexte"/>
            <w:rFonts w:ascii="Arial Gras" w:hAnsi="Arial Gras"/>
            <w:noProof/>
          </w:rPr>
          <w:t>Article 16 -</w:t>
        </w:r>
        <w:r w:rsidR="005A33C4" w:rsidRPr="00FA31E0">
          <w:rPr>
            <w:rStyle w:val="Lienhypertexte"/>
            <w:noProof/>
          </w:rPr>
          <w:t xml:space="preserve"> ARRETS DE CHANTIER</w:t>
        </w:r>
        <w:r w:rsidR="005A33C4">
          <w:rPr>
            <w:noProof/>
            <w:webHidden/>
          </w:rPr>
          <w:tab/>
        </w:r>
        <w:r w:rsidR="005A33C4">
          <w:rPr>
            <w:noProof/>
            <w:webHidden/>
          </w:rPr>
          <w:fldChar w:fldCharType="begin"/>
        </w:r>
        <w:r w:rsidR="005A33C4">
          <w:rPr>
            <w:noProof/>
            <w:webHidden/>
          </w:rPr>
          <w:instrText xml:space="preserve"> PAGEREF _Toc203576185 \h </w:instrText>
        </w:r>
        <w:r w:rsidR="005A33C4">
          <w:rPr>
            <w:noProof/>
            <w:webHidden/>
          </w:rPr>
        </w:r>
        <w:r w:rsidR="005A33C4">
          <w:rPr>
            <w:noProof/>
            <w:webHidden/>
          </w:rPr>
          <w:fldChar w:fldCharType="separate"/>
        </w:r>
        <w:r w:rsidR="00391C98">
          <w:rPr>
            <w:noProof/>
            <w:webHidden/>
          </w:rPr>
          <w:t>13</w:t>
        </w:r>
        <w:r w:rsidR="005A33C4">
          <w:rPr>
            <w:noProof/>
            <w:webHidden/>
          </w:rPr>
          <w:fldChar w:fldCharType="end"/>
        </w:r>
      </w:hyperlink>
    </w:p>
    <w:p w14:paraId="4B07730C" w14:textId="541660A5"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6" w:history="1">
        <w:r w:rsidR="005A33C4" w:rsidRPr="00FA31E0">
          <w:rPr>
            <w:rStyle w:val="Lienhypertexte"/>
            <w:rFonts w:ascii="Arial Gras" w:hAnsi="Arial Gras" w:cs="Arial"/>
            <w:noProof/>
          </w:rPr>
          <w:t>Article 17 -</w:t>
        </w:r>
        <w:r w:rsidR="005A33C4" w:rsidRPr="00FA31E0">
          <w:rPr>
            <w:rStyle w:val="Lienhypertexte"/>
            <w:noProof/>
          </w:rPr>
          <w:t xml:space="preserve"> MONTANT</w:t>
        </w:r>
        <w:r w:rsidR="005A33C4">
          <w:rPr>
            <w:noProof/>
            <w:webHidden/>
          </w:rPr>
          <w:tab/>
        </w:r>
        <w:r w:rsidR="005A33C4">
          <w:rPr>
            <w:noProof/>
            <w:webHidden/>
          </w:rPr>
          <w:fldChar w:fldCharType="begin"/>
        </w:r>
        <w:r w:rsidR="005A33C4">
          <w:rPr>
            <w:noProof/>
            <w:webHidden/>
          </w:rPr>
          <w:instrText xml:space="preserve"> PAGEREF _Toc203576186 \h </w:instrText>
        </w:r>
        <w:r w:rsidR="005A33C4">
          <w:rPr>
            <w:noProof/>
            <w:webHidden/>
          </w:rPr>
        </w:r>
        <w:r w:rsidR="005A33C4">
          <w:rPr>
            <w:noProof/>
            <w:webHidden/>
          </w:rPr>
          <w:fldChar w:fldCharType="separate"/>
        </w:r>
        <w:r w:rsidR="00391C98">
          <w:rPr>
            <w:noProof/>
            <w:webHidden/>
          </w:rPr>
          <w:t>13</w:t>
        </w:r>
        <w:r w:rsidR="005A33C4">
          <w:rPr>
            <w:noProof/>
            <w:webHidden/>
          </w:rPr>
          <w:fldChar w:fldCharType="end"/>
        </w:r>
      </w:hyperlink>
    </w:p>
    <w:p w14:paraId="77D55F69" w14:textId="65A57C50"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7" w:history="1">
        <w:r w:rsidR="005A33C4" w:rsidRPr="00FA31E0">
          <w:rPr>
            <w:rStyle w:val="Lienhypertexte"/>
            <w:rFonts w:ascii="Arial Gras" w:hAnsi="Arial Gras"/>
            <w:noProof/>
          </w:rPr>
          <w:t>Article 18 -</w:t>
        </w:r>
        <w:r w:rsidR="005A33C4" w:rsidRPr="00FA31E0">
          <w:rPr>
            <w:rStyle w:val="Lienhypertexte"/>
            <w:noProof/>
          </w:rPr>
          <w:t xml:space="preserve"> TRAITEMENT DES MODIFICATIONS</w:t>
        </w:r>
        <w:r w:rsidR="005A33C4">
          <w:rPr>
            <w:noProof/>
            <w:webHidden/>
          </w:rPr>
          <w:tab/>
        </w:r>
        <w:r w:rsidR="005A33C4">
          <w:rPr>
            <w:noProof/>
            <w:webHidden/>
          </w:rPr>
          <w:fldChar w:fldCharType="begin"/>
        </w:r>
        <w:r w:rsidR="005A33C4">
          <w:rPr>
            <w:noProof/>
            <w:webHidden/>
          </w:rPr>
          <w:instrText xml:space="preserve"> PAGEREF _Toc203576187 \h </w:instrText>
        </w:r>
        <w:r w:rsidR="005A33C4">
          <w:rPr>
            <w:noProof/>
            <w:webHidden/>
          </w:rPr>
        </w:r>
        <w:r w:rsidR="005A33C4">
          <w:rPr>
            <w:noProof/>
            <w:webHidden/>
          </w:rPr>
          <w:fldChar w:fldCharType="separate"/>
        </w:r>
        <w:r w:rsidR="00391C98">
          <w:rPr>
            <w:noProof/>
            <w:webHidden/>
          </w:rPr>
          <w:t>14</w:t>
        </w:r>
        <w:r w:rsidR="005A33C4">
          <w:rPr>
            <w:noProof/>
            <w:webHidden/>
          </w:rPr>
          <w:fldChar w:fldCharType="end"/>
        </w:r>
      </w:hyperlink>
    </w:p>
    <w:p w14:paraId="4FBA26FF" w14:textId="7692FF3A"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8" w:history="1">
        <w:r w:rsidR="005A33C4" w:rsidRPr="00FA31E0">
          <w:rPr>
            <w:rStyle w:val="Lienhypertexte"/>
            <w:rFonts w:ascii="Arial Gras" w:hAnsi="Arial Gras"/>
            <w:noProof/>
          </w:rPr>
          <w:t>Article 19 -</w:t>
        </w:r>
        <w:r w:rsidR="005A33C4" w:rsidRPr="00FA31E0">
          <w:rPr>
            <w:rStyle w:val="Lienhypertexte"/>
            <w:noProof/>
          </w:rPr>
          <w:t xml:space="preserve"> PENALITES</w:t>
        </w:r>
        <w:r w:rsidR="005A33C4">
          <w:rPr>
            <w:noProof/>
            <w:webHidden/>
          </w:rPr>
          <w:tab/>
        </w:r>
        <w:r w:rsidR="005A33C4">
          <w:rPr>
            <w:noProof/>
            <w:webHidden/>
          </w:rPr>
          <w:fldChar w:fldCharType="begin"/>
        </w:r>
        <w:r w:rsidR="005A33C4">
          <w:rPr>
            <w:noProof/>
            <w:webHidden/>
          </w:rPr>
          <w:instrText xml:space="preserve"> PAGEREF _Toc203576188 \h </w:instrText>
        </w:r>
        <w:r w:rsidR="005A33C4">
          <w:rPr>
            <w:noProof/>
            <w:webHidden/>
          </w:rPr>
        </w:r>
        <w:r w:rsidR="005A33C4">
          <w:rPr>
            <w:noProof/>
            <w:webHidden/>
          </w:rPr>
          <w:fldChar w:fldCharType="separate"/>
        </w:r>
        <w:r w:rsidR="00391C98">
          <w:rPr>
            <w:noProof/>
            <w:webHidden/>
          </w:rPr>
          <w:t>15</w:t>
        </w:r>
        <w:r w:rsidR="005A33C4">
          <w:rPr>
            <w:noProof/>
            <w:webHidden/>
          </w:rPr>
          <w:fldChar w:fldCharType="end"/>
        </w:r>
      </w:hyperlink>
    </w:p>
    <w:p w14:paraId="3376D530" w14:textId="4512E896"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89" w:history="1">
        <w:r w:rsidR="005A33C4" w:rsidRPr="00FA31E0">
          <w:rPr>
            <w:rStyle w:val="Lienhypertexte"/>
            <w:rFonts w:ascii="Arial Gras" w:hAnsi="Arial Gras" w:cs="Arial"/>
            <w:noProof/>
          </w:rPr>
          <w:t>Article 20 -</w:t>
        </w:r>
        <w:r w:rsidR="005A33C4" w:rsidRPr="00FA31E0">
          <w:rPr>
            <w:rStyle w:val="Lienhypertexte"/>
            <w:noProof/>
          </w:rPr>
          <w:t xml:space="preserve"> – CONDITIONS DE FACTURATION</w:t>
        </w:r>
        <w:r w:rsidR="005A33C4">
          <w:rPr>
            <w:noProof/>
            <w:webHidden/>
          </w:rPr>
          <w:tab/>
        </w:r>
        <w:r w:rsidR="005A33C4">
          <w:rPr>
            <w:noProof/>
            <w:webHidden/>
          </w:rPr>
          <w:fldChar w:fldCharType="begin"/>
        </w:r>
        <w:r w:rsidR="005A33C4">
          <w:rPr>
            <w:noProof/>
            <w:webHidden/>
          </w:rPr>
          <w:instrText xml:space="preserve"> PAGEREF _Toc203576189 \h </w:instrText>
        </w:r>
        <w:r w:rsidR="005A33C4">
          <w:rPr>
            <w:noProof/>
            <w:webHidden/>
          </w:rPr>
        </w:r>
        <w:r w:rsidR="005A33C4">
          <w:rPr>
            <w:noProof/>
            <w:webHidden/>
          </w:rPr>
          <w:fldChar w:fldCharType="separate"/>
        </w:r>
        <w:r w:rsidR="00391C98">
          <w:rPr>
            <w:noProof/>
            <w:webHidden/>
          </w:rPr>
          <w:t>16</w:t>
        </w:r>
        <w:r w:rsidR="005A33C4">
          <w:rPr>
            <w:noProof/>
            <w:webHidden/>
          </w:rPr>
          <w:fldChar w:fldCharType="end"/>
        </w:r>
      </w:hyperlink>
    </w:p>
    <w:p w14:paraId="70DD5007" w14:textId="3E551FC6"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90" w:history="1">
        <w:r w:rsidR="005A33C4" w:rsidRPr="00FA31E0">
          <w:rPr>
            <w:rStyle w:val="Lienhypertexte"/>
            <w:rFonts w:ascii="Arial Gras" w:hAnsi="Arial Gras"/>
            <w:noProof/>
          </w:rPr>
          <w:t>Article 21 -</w:t>
        </w:r>
        <w:r w:rsidR="005A33C4" w:rsidRPr="00FA31E0">
          <w:rPr>
            <w:rStyle w:val="Lienhypertexte"/>
            <w:noProof/>
          </w:rPr>
          <w:t xml:space="preserve"> FACTURES - REGLEMENTS</w:t>
        </w:r>
        <w:r w:rsidR="005A33C4">
          <w:rPr>
            <w:noProof/>
            <w:webHidden/>
          </w:rPr>
          <w:tab/>
        </w:r>
        <w:r w:rsidR="005A33C4">
          <w:rPr>
            <w:noProof/>
            <w:webHidden/>
          </w:rPr>
          <w:fldChar w:fldCharType="begin"/>
        </w:r>
        <w:r w:rsidR="005A33C4">
          <w:rPr>
            <w:noProof/>
            <w:webHidden/>
          </w:rPr>
          <w:instrText xml:space="preserve"> PAGEREF _Toc203576190 \h </w:instrText>
        </w:r>
        <w:r w:rsidR="005A33C4">
          <w:rPr>
            <w:noProof/>
            <w:webHidden/>
          </w:rPr>
        </w:r>
        <w:r w:rsidR="005A33C4">
          <w:rPr>
            <w:noProof/>
            <w:webHidden/>
          </w:rPr>
          <w:fldChar w:fldCharType="separate"/>
        </w:r>
        <w:r w:rsidR="00391C98">
          <w:rPr>
            <w:noProof/>
            <w:webHidden/>
          </w:rPr>
          <w:t>16</w:t>
        </w:r>
        <w:r w:rsidR="005A33C4">
          <w:rPr>
            <w:noProof/>
            <w:webHidden/>
          </w:rPr>
          <w:fldChar w:fldCharType="end"/>
        </w:r>
      </w:hyperlink>
    </w:p>
    <w:p w14:paraId="75540238" w14:textId="3E2D6B13"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91" w:history="1">
        <w:r w:rsidR="005A33C4" w:rsidRPr="00FA31E0">
          <w:rPr>
            <w:rStyle w:val="Lienhypertexte"/>
            <w:rFonts w:ascii="Arial Gras" w:hAnsi="Arial Gras" w:cs="Arial"/>
            <w:noProof/>
          </w:rPr>
          <w:t>Article 22 -</w:t>
        </w:r>
        <w:r w:rsidR="005A33C4" w:rsidRPr="00FA31E0">
          <w:rPr>
            <w:rStyle w:val="Lienhypertexte"/>
            <w:noProof/>
          </w:rPr>
          <w:t xml:space="preserve"> REGIME FISCAL</w:t>
        </w:r>
        <w:r w:rsidR="005A33C4">
          <w:rPr>
            <w:noProof/>
            <w:webHidden/>
          </w:rPr>
          <w:tab/>
        </w:r>
        <w:r w:rsidR="005A33C4">
          <w:rPr>
            <w:noProof/>
            <w:webHidden/>
          </w:rPr>
          <w:fldChar w:fldCharType="begin"/>
        </w:r>
        <w:r w:rsidR="005A33C4">
          <w:rPr>
            <w:noProof/>
            <w:webHidden/>
          </w:rPr>
          <w:instrText xml:space="preserve"> PAGEREF _Toc203576191 \h </w:instrText>
        </w:r>
        <w:r w:rsidR="005A33C4">
          <w:rPr>
            <w:noProof/>
            <w:webHidden/>
          </w:rPr>
        </w:r>
        <w:r w:rsidR="005A33C4">
          <w:rPr>
            <w:noProof/>
            <w:webHidden/>
          </w:rPr>
          <w:fldChar w:fldCharType="separate"/>
        </w:r>
        <w:r w:rsidR="00391C98">
          <w:rPr>
            <w:noProof/>
            <w:webHidden/>
          </w:rPr>
          <w:t>17</w:t>
        </w:r>
        <w:r w:rsidR="005A33C4">
          <w:rPr>
            <w:noProof/>
            <w:webHidden/>
          </w:rPr>
          <w:fldChar w:fldCharType="end"/>
        </w:r>
      </w:hyperlink>
    </w:p>
    <w:p w14:paraId="32E60AEA" w14:textId="4712A8BB"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92" w:history="1">
        <w:r w:rsidR="005A33C4" w:rsidRPr="00FA31E0">
          <w:rPr>
            <w:rStyle w:val="Lienhypertexte"/>
            <w:rFonts w:ascii="Arial Gras" w:hAnsi="Arial Gras"/>
            <w:noProof/>
          </w:rPr>
          <w:t>Article 23 -</w:t>
        </w:r>
        <w:r w:rsidR="005A33C4" w:rsidRPr="00FA31E0">
          <w:rPr>
            <w:rStyle w:val="Lienhypertexte"/>
            <w:noProof/>
          </w:rPr>
          <w:t xml:space="preserve"> JURIDICTION COMPETENTE  [</w:t>
        </w:r>
        <w:r w:rsidR="005A33C4" w:rsidRPr="00FA31E0">
          <w:rPr>
            <w:rStyle w:val="Lienhypertexte"/>
            <w:rFonts w:cs="Arial"/>
            <w:noProof/>
            <w:highlight w:val="yellow"/>
          </w:rPr>
          <w:t>Si fournisseur FR]</w:t>
        </w:r>
        <w:r w:rsidR="005A33C4">
          <w:rPr>
            <w:noProof/>
            <w:webHidden/>
          </w:rPr>
          <w:tab/>
        </w:r>
        <w:r w:rsidR="005A33C4">
          <w:rPr>
            <w:noProof/>
            <w:webHidden/>
          </w:rPr>
          <w:fldChar w:fldCharType="begin"/>
        </w:r>
        <w:r w:rsidR="005A33C4">
          <w:rPr>
            <w:noProof/>
            <w:webHidden/>
          </w:rPr>
          <w:instrText xml:space="preserve"> PAGEREF _Toc203576192 \h </w:instrText>
        </w:r>
        <w:r w:rsidR="005A33C4">
          <w:rPr>
            <w:noProof/>
            <w:webHidden/>
          </w:rPr>
        </w:r>
        <w:r w:rsidR="005A33C4">
          <w:rPr>
            <w:noProof/>
            <w:webHidden/>
          </w:rPr>
          <w:fldChar w:fldCharType="separate"/>
        </w:r>
        <w:r w:rsidR="00391C98">
          <w:rPr>
            <w:noProof/>
            <w:webHidden/>
          </w:rPr>
          <w:t>17</w:t>
        </w:r>
        <w:r w:rsidR="005A33C4">
          <w:rPr>
            <w:noProof/>
            <w:webHidden/>
          </w:rPr>
          <w:fldChar w:fldCharType="end"/>
        </w:r>
      </w:hyperlink>
    </w:p>
    <w:p w14:paraId="3E3D947D" w14:textId="26EE1010"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93" w:history="1">
        <w:r w:rsidR="005A33C4" w:rsidRPr="00FA31E0">
          <w:rPr>
            <w:rStyle w:val="Lienhypertexte"/>
            <w:rFonts w:ascii="Arial Gras" w:hAnsi="Arial Gras"/>
            <w:noProof/>
          </w:rPr>
          <w:t>Article 24 -</w:t>
        </w:r>
        <w:r w:rsidR="005A33C4" w:rsidRPr="00FA31E0">
          <w:rPr>
            <w:rStyle w:val="Lienhypertexte"/>
            <w:noProof/>
          </w:rPr>
          <w:t xml:space="preserve"> LOI APPLICABLE  ET JURIDICTION COMPETENTE </w:t>
        </w:r>
        <w:r w:rsidR="005A33C4" w:rsidRPr="00FA31E0">
          <w:rPr>
            <w:rStyle w:val="Lienhypertexte"/>
            <w:rFonts w:cs="Arial"/>
            <w:noProof/>
            <w:highlight w:val="yellow"/>
          </w:rPr>
          <w:t>[si fournisseur étranger]</w:t>
        </w:r>
        <w:r w:rsidR="005A33C4">
          <w:rPr>
            <w:noProof/>
            <w:webHidden/>
          </w:rPr>
          <w:tab/>
        </w:r>
        <w:r w:rsidR="005A33C4">
          <w:rPr>
            <w:noProof/>
            <w:webHidden/>
          </w:rPr>
          <w:fldChar w:fldCharType="begin"/>
        </w:r>
        <w:r w:rsidR="005A33C4">
          <w:rPr>
            <w:noProof/>
            <w:webHidden/>
          </w:rPr>
          <w:instrText xml:space="preserve"> PAGEREF _Toc203576193 \h </w:instrText>
        </w:r>
        <w:r w:rsidR="005A33C4">
          <w:rPr>
            <w:noProof/>
            <w:webHidden/>
          </w:rPr>
        </w:r>
        <w:r w:rsidR="005A33C4">
          <w:rPr>
            <w:noProof/>
            <w:webHidden/>
          </w:rPr>
          <w:fldChar w:fldCharType="separate"/>
        </w:r>
        <w:r w:rsidR="00391C98">
          <w:rPr>
            <w:noProof/>
            <w:webHidden/>
          </w:rPr>
          <w:t>17</w:t>
        </w:r>
        <w:r w:rsidR="005A33C4">
          <w:rPr>
            <w:noProof/>
            <w:webHidden/>
          </w:rPr>
          <w:fldChar w:fldCharType="end"/>
        </w:r>
      </w:hyperlink>
    </w:p>
    <w:p w14:paraId="5B766550" w14:textId="63D2A46A" w:rsidR="005A33C4" w:rsidRDefault="00817E10">
      <w:pPr>
        <w:pStyle w:val="TM1"/>
        <w:tabs>
          <w:tab w:val="right" w:leader="dot" w:pos="8495"/>
        </w:tabs>
        <w:rPr>
          <w:rFonts w:asciiTheme="minorHAnsi" w:eastAsiaTheme="minorEastAsia" w:hAnsiTheme="minorHAnsi" w:cstheme="minorBidi"/>
          <w:b w:val="0"/>
          <w:bCs w:val="0"/>
          <w:caps w:val="0"/>
          <w:noProof/>
          <w:sz w:val="22"/>
          <w:szCs w:val="22"/>
        </w:rPr>
      </w:pPr>
      <w:hyperlink w:anchor="_Toc203576194" w:history="1">
        <w:r w:rsidR="005A33C4" w:rsidRPr="00FA31E0">
          <w:rPr>
            <w:rStyle w:val="Lienhypertexte"/>
            <w:rFonts w:ascii="Arial Gras" w:hAnsi="Arial Gras" w:cs="Arial"/>
            <w:noProof/>
          </w:rPr>
          <w:t>Article 25 -</w:t>
        </w:r>
        <w:r w:rsidR="005A33C4" w:rsidRPr="00FA31E0">
          <w:rPr>
            <w:rStyle w:val="Lienhypertexte"/>
            <w:rFonts w:cs="Arial"/>
            <w:noProof/>
          </w:rPr>
          <w:t xml:space="preserve"> CONCLUSION DU MARCHE</w:t>
        </w:r>
        <w:r w:rsidR="005A33C4">
          <w:rPr>
            <w:noProof/>
            <w:webHidden/>
          </w:rPr>
          <w:tab/>
        </w:r>
        <w:r w:rsidR="005A33C4">
          <w:rPr>
            <w:noProof/>
            <w:webHidden/>
          </w:rPr>
          <w:fldChar w:fldCharType="begin"/>
        </w:r>
        <w:r w:rsidR="005A33C4">
          <w:rPr>
            <w:noProof/>
            <w:webHidden/>
          </w:rPr>
          <w:instrText xml:space="preserve"> PAGEREF _Toc203576194 \h </w:instrText>
        </w:r>
        <w:r w:rsidR="005A33C4">
          <w:rPr>
            <w:noProof/>
            <w:webHidden/>
          </w:rPr>
        </w:r>
        <w:r w:rsidR="005A33C4">
          <w:rPr>
            <w:noProof/>
            <w:webHidden/>
          </w:rPr>
          <w:fldChar w:fldCharType="separate"/>
        </w:r>
        <w:r w:rsidR="00391C98">
          <w:rPr>
            <w:noProof/>
            <w:webHidden/>
          </w:rPr>
          <w:t>17</w:t>
        </w:r>
        <w:r w:rsidR="005A33C4">
          <w:rPr>
            <w:noProof/>
            <w:webHidden/>
          </w:rPr>
          <w:fldChar w:fldCharType="end"/>
        </w:r>
      </w:hyperlink>
    </w:p>
    <w:p w14:paraId="751BA124" w14:textId="0932985E"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0C6618">
      <w:pPr>
        <w:pStyle w:val="Titre1"/>
        <w:numPr>
          <w:ilvl w:val="0"/>
          <w:numId w:val="6"/>
        </w:numPr>
      </w:pPr>
      <w:r>
        <w:lastRenderedPageBreak/>
        <w:t xml:space="preserve"> </w:t>
      </w:r>
      <w:bookmarkStart w:id="9" w:name="_Toc203576166"/>
      <w:r>
        <w:t>OBJET</w:t>
      </w:r>
      <w:bookmarkEnd w:id="9"/>
    </w:p>
    <w:bookmarkEnd w:id="6"/>
    <w:bookmarkEnd w:id="7"/>
    <w:bookmarkEnd w:id="8"/>
    <w:p w14:paraId="4A7B53FC" w14:textId="0FBA8FE5" w:rsidR="00411BC6" w:rsidRDefault="00411BC6" w:rsidP="00411BC6">
      <w:pPr>
        <w:jc w:val="both"/>
      </w:pPr>
    </w:p>
    <w:p w14:paraId="3A6D5D7A" w14:textId="77777777" w:rsidR="00090812" w:rsidRPr="00016CB0" w:rsidRDefault="00090812" w:rsidP="00090812">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10A7E53F" w14:textId="4AE6FB2F" w:rsidR="00090812" w:rsidRDefault="00090812" w:rsidP="00090812">
      <w:pPr>
        <w:spacing w:before="120" w:after="120"/>
        <w:jc w:val="center"/>
        <w:rPr>
          <w:rFonts w:cs="Arial"/>
          <w:b/>
          <w:szCs w:val="22"/>
        </w:rPr>
      </w:pPr>
      <w:r w:rsidRPr="00855FB4">
        <w:rPr>
          <w:rFonts w:cs="Arial"/>
          <w:b/>
          <w:szCs w:val="22"/>
        </w:rPr>
        <w:t xml:space="preserve">Lot n° 13 « Travaux </w:t>
      </w:r>
      <w:r w:rsidR="00855FB4" w:rsidRPr="00855FB4">
        <w:rPr>
          <w:rFonts w:cs="Arial"/>
          <w:b/>
          <w:szCs w:val="22"/>
        </w:rPr>
        <w:t xml:space="preserve">de </w:t>
      </w:r>
      <w:r w:rsidRPr="00855FB4">
        <w:rPr>
          <w:rFonts w:cs="Arial"/>
          <w:b/>
          <w:szCs w:val="22"/>
        </w:rPr>
        <w:t>désamiantage complémentaires </w:t>
      </w:r>
      <w:r w:rsidR="00855FB4" w:rsidRPr="00855FB4">
        <w:rPr>
          <w:rFonts w:cs="Arial"/>
          <w:b/>
          <w:szCs w:val="22"/>
        </w:rPr>
        <w:t>bâtiment C3 »</w:t>
      </w:r>
      <w:r w:rsidRPr="00855FB4">
        <w:rPr>
          <w:rFonts w:cs="Arial"/>
          <w:b/>
          <w:szCs w:val="22"/>
        </w:rPr>
        <w:t>,</w:t>
      </w:r>
      <w:r>
        <w:rPr>
          <w:rFonts w:cs="Arial"/>
          <w:b/>
          <w:szCs w:val="22"/>
        </w:rPr>
        <w:t xml:space="preserve"> </w:t>
      </w:r>
    </w:p>
    <w:p w14:paraId="141256CA" w14:textId="77777777" w:rsidR="00090812" w:rsidRPr="003200D0" w:rsidRDefault="00090812" w:rsidP="00090812">
      <w:pPr>
        <w:jc w:val="both"/>
        <w:rPr>
          <w:rFonts w:cs="Arial"/>
          <w:bCs/>
          <w:szCs w:val="22"/>
        </w:rPr>
      </w:pPr>
      <w:proofErr w:type="gramStart"/>
      <w:r w:rsidRPr="0061174B">
        <w:rPr>
          <w:rFonts w:cs="Arial"/>
          <w:bCs/>
          <w:szCs w:val="22"/>
        </w:rPr>
        <w:t>ci</w:t>
      </w:r>
      <w:proofErr w:type="gramEnd"/>
      <w:r w:rsidRPr="0061174B">
        <w:rPr>
          <w:rFonts w:cs="Arial"/>
          <w:bCs/>
          <w:szCs w:val="22"/>
        </w:rPr>
        <w:t xml:space="preserve">-après dénommé les « Travaux », </w:t>
      </w:r>
      <w:r w:rsidRPr="0061174B">
        <w:rPr>
          <w:rFonts w:cs="Arial"/>
          <w:szCs w:val="22"/>
        </w:rPr>
        <w:t xml:space="preserve">dans le cadre du projet de réhabilitation du bâtiment C3 </w:t>
      </w:r>
      <w:r>
        <w:rPr>
          <w:rFonts w:cs="Arial"/>
          <w:szCs w:val="22"/>
        </w:rPr>
        <w:t xml:space="preserve">situé sur le site du CEA </w:t>
      </w:r>
      <w:r w:rsidRPr="0061174B">
        <w:rPr>
          <w:rFonts w:cs="Arial"/>
          <w:szCs w:val="22"/>
        </w:rPr>
        <w:t>Grenoble, ainsi que les études d’exécution (EXE) conformément aux dispositions du Code de la commande publique relative à la maîtrise d’ouvrage publique et à ses rapports avec la maîtrise d’œuvre privée.</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CEDEF14" w:rsidR="00411BC6" w:rsidRDefault="00411BC6" w:rsidP="000C6618">
      <w:pPr>
        <w:pStyle w:val="Titre1"/>
        <w:numPr>
          <w:ilvl w:val="0"/>
          <w:numId w:val="6"/>
        </w:numPr>
      </w:pPr>
      <w:bookmarkStart w:id="10" w:name="_Toc206303908"/>
      <w:bookmarkStart w:id="11" w:name="_Ref222827535"/>
      <w:bookmarkStart w:id="12" w:name="_Toc206304548"/>
      <w:bookmarkStart w:id="13" w:name="_Toc206304559"/>
      <w:r>
        <w:t xml:space="preserve"> </w:t>
      </w:r>
      <w:bookmarkStart w:id="14" w:name="_Ref223435994"/>
      <w:bookmarkStart w:id="15" w:name="_Toc203576167"/>
      <w:r w:rsidRPr="001E5E9B">
        <w:t>DOCUMENTS CONTRACTUELS</w:t>
      </w:r>
      <w:bookmarkEnd w:id="10"/>
      <w:bookmarkEnd w:id="11"/>
      <w:bookmarkEnd w:id="12"/>
      <w:bookmarkEnd w:id="13"/>
      <w:bookmarkEnd w:id="14"/>
      <w:bookmarkEnd w:id="15"/>
    </w:p>
    <w:p w14:paraId="4EF9D64A" w14:textId="77777777" w:rsidR="00090812" w:rsidRPr="00090812" w:rsidRDefault="00090812" w:rsidP="00090812"/>
    <w:p w14:paraId="3AD28D81" w14:textId="77777777" w:rsidR="00411BC6" w:rsidRPr="00855FB4" w:rsidRDefault="00411BC6" w:rsidP="000C6618">
      <w:pPr>
        <w:numPr>
          <w:ilvl w:val="1"/>
          <w:numId w:val="6"/>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w:t>
      </w:r>
      <w:r w:rsidRPr="00855FB4">
        <w:rPr>
          <w:rFonts w:cs="Arial"/>
          <w:szCs w:val="22"/>
        </w:rPr>
        <w:t>e de priorité décroissante :</w:t>
      </w:r>
    </w:p>
    <w:p w14:paraId="3A8B64B5" w14:textId="14A004E3" w:rsidR="00DF4648" w:rsidRPr="00855FB4" w:rsidRDefault="00DF4648" w:rsidP="000C6618">
      <w:pPr>
        <w:numPr>
          <w:ilvl w:val="0"/>
          <w:numId w:val="5"/>
        </w:numPr>
        <w:tabs>
          <w:tab w:val="clear" w:pos="720"/>
          <w:tab w:val="num" w:pos="-3240"/>
        </w:tabs>
        <w:spacing w:line="240" w:lineRule="atLeast"/>
        <w:ind w:left="360"/>
        <w:jc w:val="both"/>
        <w:rPr>
          <w:rFonts w:cs="Arial"/>
          <w:szCs w:val="22"/>
        </w:rPr>
      </w:pPr>
      <w:proofErr w:type="gramStart"/>
      <w:r w:rsidRPr="00855FB4">
        <w:rPr>
          <w:rFonts w:cs="Arial"/>
          <w:szCs w:val="22"/>
        </w:rPr>
        <w:t>les</w:t>
      </w:r>
      <w:proofErr w:type="gramEnd"/>
      <w:r w:rsidRPr="00855FB4">
        <w:rPr>
          <w:rFonts w:cs="Arial"/>
          <w:szCs w:val="22"/>
        </w:rPr>
        <w:t xml:space="preserve"> prescriptions de Sécurité et leurs annexes (référentiels correspondants) ;</w:t>
      </w:r>
    </w:p>
    <w:p w14:paraId="59E83322" w14:textId="2AC72666" w:rsidR="00855FB4" w:rsidRPr="00855FB4" w:rsidRDefault="00855FB4" w:rsidP="000C6618">
      <w:pPr>
        <w:numPr>
          <w:ilvl w:val="0"/>
          <w:numId w:val="5"/>
        </w:numPr>
        <w:tabs>
          <w:tab w:val="clear" w:pos="720"/>
          <w:tab w:val="num" w:pos="-3240"/>
        </w:tabs>
        <w:spacing w:line="240" w:lineRule="atLeast"/>
        <w:ind w:left="360"/>
        <w:jc w:val="both"/>
        <w:rPr>
          <w:rFonts w:cs="Arial"/>
          <w:szCs w:val="22"/>
        </w:rPr>
      </w:pPr>
      <w:proofErr w:type="gramStart"/>
      <w:r w:rsidRPr="00855FB4">
        <w:rPr>
          <w:rFonts w:cs="Arial"/>
          <w:szCs w:val="22"/>
        </w:rPr>
        <w:t>le</w:t>
      </w:r>
      <w:proofErr w:type="gramEnd"/>
      <w:r w:rsidRPr="00855FB4">
        <w:rPr>
          <w:rFonts w:cs="Arial"/>
          <w:szCs w:val="22"/>
        </w:rPr>
        <w:t xml:space="preserve"> plan général de coordination en matière de sécurité et de protection de la santé (PGCSPS) référencé indice D en date du 20/01/2025,</w:t>
      </w:r>
    </w:p>
    <w:p w14:paraId="19364D4E" w14:textId="4B1A635A" w:rsidR="008C3128" w:rsidRPr="00855FB4" w:rsidRDefault="008C3128" w:rsidP="000C6618">
      <w:pPr>
        <w:numPr>
          <w:ilvl w:val="0"/>
          <w:numId w:val="5"/>
        </w:numPr>
        <w:tabs>
          <w:tab w:val="clear" w:pos="720"/>
          <w:tab w:val="num" w:pos="-3240"/>
        </w:tabs>
        <w:spacing w:line="240" w:lineRule="atLeast"/>
        <w:ind w:left="360"/>
        <w:jc w:val="both"/>
        <w:rPr>
          <w:rFonts w:cs="Arial"/>
          <w:szCs w:val="22"/>
        </w:rPr>
      </w:pPr>
      <w:proofErr w:type="gramStart"/>
      <w:r w:rsidRPr="00855FB4">
        <w:rPr>
          <w:rFonts w:cs="Arial"/>
          <w:szCs w:val="22"/>
        </w:rPr>
        <w:t>le</w:t>
      </w:r>
      <w:proofErr w:type="gramEnd"/>
      <w:r w:rsidRPr="00855FB4">
        <w:rPr>
          <w:rFonts w:cs="Arial"/>
          <w:szCs w:val="22"/>
        </w:rPr>
        <w:t xml:space="preserve"> dossier de consultation référencé </w:t>
      </w:r>
      <w:r w:rsidR="00855FB4" w:rsidRPr="00855FB4">
        <w:rPr>
          <w:rFonts w:cs="Arial"/>
          <w:szCs w:val="22"/>
        </w:rPr>
        <w:t>B25-02957-NB</w:t>
      </w:r>
      <w:r w:rsidRPr="00855FB4">
        <w:rPr>
          <w:rFonts w:cs="Arial"/>
          <w:szCs w:val="22"/>
        </w:rPr>
        <w:t xml:space="preserve"> avec, faisant partie intégrante, les prescriptions techniques du marché et leurs annexes (cahier des charges, plans, etc.)</w:t>
      </w:r>
      <w:r w:rsidR="00855FB4" w:rsidRPr="00855FB4">
        <w:rPr>
          <w:rFonts w:cs="Arial"/>
          <w:szCs w:val="22"/>
        </w:rPr>
        <w:t> ;</w:t>
      </w:r>
    </w:p>
    <w:p w14:paraId="3E7F0F11" w14:textId="6FD60598" w:rsidR="008C3128" w:rsidRPr="00090812" w:rsidRDefault="00090812" w:rsidP="000C6618">
      <w:pPr>
        <w:numPr>
          <w:ilvl w:val="0"/>
          <w:numId w:val="5"/>
        </w:numPr>
        <w:tabs>
          <w:tab w:val="clear" w:pos="720"/>
          <w:tab w:val="num" w:pos="-3240"/>
        </w:tabs>
        <w:spacing w:line="240" w:lineRule="atLeast"/>
        <w:ind w:left="360"/>
        <w:jc w:val="both"/>
        <w:rPr>
          <w:rFonts w:cs="Arial"/>
          <w:szCs w:val="22"/>
        </w:rPr>
      </w:pPr>
      <w:r>
        <w:rPr>
          <w:rFonts w:cs="Arial"/>
          <w:szCs w:val="22"/>
        </w:rPr>
        <w:t>La matrice de sécurité référencée « 240903_Matrice_Securité_C3_2B2C » en date du 03/09/2024 ;</w:t>
      </w:r>
    </w:p>
    <w:p w14:paraId="1FED3640" w14:textId="77777777" w:rsidR="00A00720" w:rsidRDefault="00A00720" w:rsidP="000C6618">
      <w:pPr>
        <w:numPr>
          <w:ilvl w:val="0"/>
          <w:numId w:val="5"/>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0C6618">
      <w:pPr>
        <w:numPr>
          <w:ilvl w:val="0"/>
          <w:numId w:val="5"/>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4962226B" w:rsidR="00540215" w:rsidRPr="00540215" w:rsidRDefault="00540215" w:rsidP="000C6618">
      <w:pPr>
        <w:numPr>
          <w:ilvl w:val="0"/>
          <w:numId w:val="5"/>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r w:rsidR="00090812">
        <w:rPr>
          <w:rFonts w:cs="Arial"/>
          <w:szCs w:val="22"/>
        </w:rPr>
        <w:t> ;</w:t>
      </w:r>
    </w:p>
    <w:p w14:paraId="521AC76B" w14:textId="77777777" w:rsidR="00DF4648" w:rsidRDefault="00DF4648" w:rsidP="000C6618">
      <w:pPr>
        <w:numPr>
          <w:ilvl w:val="0"/>
          <w:numId w:val="5"/>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0C6618">
      <w:pPr>
        <w:numPr>
          <w:ilvl w:val="0"/>
          <w:numId w:val="5"/>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090812">
        <w:rPr>
          <w:rFonts w:cs="Arial"/>
          <w:szCs w:val="22"/>
          <w:highlight w:val="yellow"/>
        </w:rPr>
        <w:t>________</w:t>
      </w:r>
      <w:r w:rsidR="00E17835" w:rsidRPr="00090812">
        <w:rPr>
          <w:rFonts w:cs="Arial"/>
          <w:szCs w:val="22"/>
          <w:highlight w:val="yellow"/>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090812">
        <w:rPr>
          <w:rFonts w:cs="Arial"/>
          <w:szCs w:val="22"/>
          <w:highlight w:val="yellow"/>
        </w:rPr>
        <w:t>______</w:t>
      </w:r>
      <w:r w:rsidR="00E17835" w:rsidRPr="00090812">
        <w:rPr>
          <w:rFonts w:cs="Arial"/>
          <w:szCs w:val="22"/>
          <w:highlight w:val="yellow"/>
        </w:rPr>
        <w:t>________________</w:t>
      </w:r>
      <w:r w:rsidRPr="00090812">
        <w:rPr>
          <w:rFonts w:cs="Arial"/>
          <w:szCs w:val="22"/>
          <w:highlight w:val="yellow"/>
        </w:rPr>
        <w:t>,</w:t>
      </w:r>
      <w:r w:rsidRPr="00DF4648">
        <w:rPr>
          <w:rFonts w:cs="Arial"/>
          <w:szCs w:val="22"/>
        </w:rPr>
        <w:t xml:space="preserve"> </w:t>
      </w:r>
      <w:r w:rsidR="00411BC6" w:rsidRPr="00DF4648">
        <w:rPr>
          <w:rFonts w:cs="Arial"/>
          <w:b/>
          <w:i/>
          <w:szCs w:val="22"/>
        </w:rPr>
        <w:t>(</w:t>
      </w:r>
      <w:r w:rsidR="00411BC6" w:rsidRPr="00090812">
        <w:rPr>
          <w:rFonts w:cs="Arial"/>
          <w:b/>
          <w:i/>
          <w:szCs w:val="22"/>
          <w:highlight w:val="yellow"/>
        </w:rPr>
        <w:t>à compléter par le soumissionnaire</w:t>
      </w:r>
      <w:r w:rsidR="00411BC6" w:rsidRPr="00DF4648">
        <w:rPr>
          <w:rFonts w:cs="Arial"/>
          <w:b/>
          <w:i/>
          <w:szCs w:val="22"/>
        </w:rPr>
        <w:t>)</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090812" w:rsidRDefault="00411BC6" w:rsidP="000C6618">
      <w:pPr>
        <w:numPr>
          <w:ilvl w:val="1"/>
          <w:numId w:val="6"/>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s suiva</w:t>
      </w:r>
      <w:r w:rsidRPr="00090812">
        <w:rPr>
          <w:rFonts w:cs="Arial"/>
          <w:szCs w:val="22"/>
        </w:rPr>
        <w:t>ntes font partie intégrante du présent marché :</w:t>
      </w:r>
    </w:p>
    <w:p w14:paraId="50C3F2E0" w14:textId="5CAEFAC3" w:rsidR="008C3128" w:rsidRPr="00090812" w:rsidRDefault="008C3128" w:rsidP="000C6618">
      <w:pPr>
        <w:numPr>
          <w:ilvl w:val="0"/>
          <w:numId w:val="9"/>
        </w:numPr>
        <w:spacing w:line="240" w:lineRule="atLeast"/>
        <w:jc w:val="both"/>
        <w:rPr>
          <w:rFonts w:cs="Arial"/>
          <w:szCs w:val="22"/>
        </w:rPr>
      </w:pPr>
      <w:bookmarkStart w:id="20" w:name="_Toc206303909"/>
      <w:bookmarkStart w:id="21" w:name="_Toc206304549"/>
      <w:bookmarkStart w:id="22" w:name="_Toc206304560"/>
      <w:bookmarkEnd w:id="16"/>
      <w:bookmarkEnd w:id="17"/>
      <w:bookmarkEnd w:id="18"/>
      <w:bookmarkEnd w:id="19"/>
      <w:r w:rsidRPr="00090812">
        <w:rPr>
          <w:rFonts w:cs="Arial"/>
          <w:szCs w:val="22"/>
        </w:rPr>
        <w:t>Annexe n°1 « Planning de l’opération »,</w:t>
      </w:r>
    </w:p>
    <w:p w14:paraId="017F0356" w14:textId="20740086" w:rsidR="008C3128" w:rsidRPr="00090812" w:rsidRDefault="008C3128" w:rsidP="000C6618">
      <w:pPr>
        <w:numPr>
          <w:ilvl w:val="0"/>
          <w:numId w:val="9"/>
        </w:numPr>
        <w:spacing w:line="240" w:lineRule="atLeast"/>
        <w:jc w:val="both"/>
        <w:rPr>
          <w:rFonts w:cs="Arial"/>
          <w:bCs/>
          <w:szCs w:val="22"/>
        </w:rPr>
      </w:pPr>
      <w:r w:rsidRPr="00090812">
        <w:rPr>
          <w:rFonts w:cs="Arial"/>
          <w:szCs w:val="22"/>
        </w:rPr>
        <w:t>Annexe n°2 « Demande d'acceptation d'un sous-traitant »,</w:t>
      </w:r>
    </w:p>
    <w:p w14:paraId="77B6ED0C" w14:textId="244C6358" w:rsidR="00411BC6" w:rsidRPr="00AA15B5" w:rsidRDefault="008C3128" w:rsidP="000C6618">
      <w:pPr>
        <w:numPr>
          <w:ilvl w:val="0"/>
          <w:numId w:val="9"/>
        </w:numPr>
        <w:spacing w:line="240" w:lineRule="atLeast"/>
        <w:jc w:val="both"/>
        <w:rPr>
          <w:rFonts w:cs="Arial"/>
          <w:szCs w:val="22"/>
        </w:rPr>
      </w:pPr>
      <w:r w:rsidRPr="00090812">
        <w:rPr>
          <w:rFonts w:cs="Arial"/>
          <w:szCs w:val="22"/>
        </w:rPr>
        <w:t>Annexe n°</w:t>
      </w:r>
      <w:r w:rsidR="00090812" w:rsidRPr="00090812">
        <w:rPr>
          <w:rFonts w:cs="Arial"/>
          <w:szCs w:val="22"/>
        </w:rPr>
        <w:t>3</w:t>
      </w:r>
      <w:r w:rsidRPr="00090812">
        <w:rPr>
          <w:rFonts w:cs="Arial"/>
          <w:szCs w:val="22"/>
        </w:rPr>
        <w:t xml:space="preserve"> « Modèle de fiche de modification »,</w:t>
      </w:r>
      <w:r w:rsidRPr="00090812">
        <w:rPr>
          <w:rFonts w:cs="Arial"/>
          <w:b/>
          <w:bCs/>
          <w:color w:val="FF6600"/>
          <w:szCs w:val="22"/>
        </w:rPr>
        <w:t xml:space="preserve"> </w:t>
      </w:r>
    </w:p>
    <w:p w14:paraId="218BF1F9" w14:textId="78EAA453" w:rsidR="00AA15B5" w:rsidRPr="00090812" w:rsidRDefault="00AA15B5" w:rsidP="000C6618">
      <w:pPr>
        <w:numPr>
          <w:ilvl w:val="0"/>
          <w:numId w:val="9"/>
        </w:numPr>
        <w:spacing w:line="240" w:lineRule="atLeast"/>
        <w:jc w:val="both"/>
        <w:rPr>
          <w:rFonts w:cs="Arial"/>
          <w:szCs w:val="22"/>
        </w:rPr>
      </w:pPr>
      <w:r>
        <w:rPr>
          <w:rFonts w:cs="Arial"/>
          <w:szCs w:val="22"/>
        </w:rPr>
        <w:t xml:space="preserve">Annexe n°4 </w:t>
      </w:r>
      <w:r w:rsidR="00391C98">
        <w:rPr>
          <w:rFonts w:cs="Arial"/>
          <w:szCs w:val="22"/>
        </w:rPr>
        <w:t>« Bordereau</w:t>
      </w:r>
      <w:r>
        <w:rPr>
          <w:rFonts w:cs="Arial"/>
          <w:szCs w:val="22"/>
        </w:rPr>
        <w:t xml:space="preserve"> de Prix Unitaire ».</w:t>
      </w:r>
    </w:p>
    <w:p w14:paraId="3FB0D42E" w14:textId="15EFCAEE" w:rsidR="001815E6" w:rsidRDefault="001815E6" w:rsidP="00411BC6">
      <w:pPr>
        <w:jc w:val="both"/>
        <w:rPr>
          <w:rFonts w:cs="Arial"/>
          <w:szCs w:val="22"/>
        </w:rPr>
      </w:pPr>
    </w:p>
    <w:p w14:paraId="2B48C8B4" w14:textId="77777777" w:rsidR="00090812" w:rsidRPr="001E5E9B" w:rsidRDefault="00090812" w:rsidP="00411BC6">
      <w:pPr>
        <w:jc w:val="both"/>
        <w:rPr>
          <w:rFonts w:cs="Arial"/>
          <w:szCs w:val="22"/>
        </w:rPr>
      </w:pPr>
    </w:p>
    <w:p w14:paraId="7DC8C099" w14:textId="095F007D" w:rsidR="00411BC6" w:rsidRDefault="00411BC6" w:rsidP="000C6618">
      <w:pPr>
        <w:pStyle w:val="Titre1"/>
        <w:numPr>
          <w:ilvl w:val="0"/>
          <w:numId w:val="6"/>
        </w:numPr>
      </w:pPr>
      <w:r>
        <w:t xml:space="preserve"> </w:t>
      </w:r>
      <w:bookmarkStart w:id="23" w:name="_Toc203576168"/>
      <w:r w:rsidRPr="00907513">
        <w:t>CORRESPONDANTS</w:t>
      </w:r>
      <w:bookmarkEnd w:id="20"/>
      <w:bookmarkEnd w:id="21"/>
      <w:bookmarkEnd w:id="22"/>
      <w:bookmarkEnd w:id="23"/>
    </w:p>
    <w:p w14:paraId="3974FFCF" w14:textId="77777777" w:rsidR="00090812" w:rsidRPr="00090812" w:rsidRDefault="00090812" w:rsidP="00090812"/>
    <w:p w14:paraId="1991B042" w14:textId="77777777" w:rsidR="00411BC6" w:rsidRPr="00C60915" w:rsidRDefault="00411BC6" w:rsidP="000C6618">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3B4BFF38" w14:textId="067773F5" w:rsidR="00411BC6" w:rsidRDefault="00411BC6" w:rsidP="00411BC6">
      <w:pPr>
        <w:autoSpaceDE w:val="0"/>
        <w:autoSpaceDN w:val="0"/>
        <w:adjustRightInd w:val="0"/>
        <w:jc w:val="both"/>
        <w:rPr>
          <w:rFonts w:cs="Arial"/>
          <w:color w:val="000000"/>
          <w:szCs w:val="22"/>
        </w:rPr>
      </w:pPr>
    </w:p>
    <w:p w14:paraId="6492D56E" w14:textId="01535F2F" w:rsidR="00090812" w:rsidRDefault="00090812" w:rsidP="00090812">
      <w:pPr>
        <w:autoSpaceDE w:val="0"/>
        <w:autoSpaceDN w:val="0"/>
        <w:adjustRightInd w:val="0"/>
        <w:jc w:val="both"/>
        <w:rPr>
          <w:rFonts w:cs="Arial"/>
          <w:color w:val="000000"/>
          <w:szCs w:val="22"/>
        </w:rPr>
      </w:pPr>
      <w:r w:rsidRPr="0061174B">
        <w:rPr>
          <w:rFonts w:cs="Arial"/>
          <w:color w:val="000000"/>
          <w:szCs w:val="22"/>
        </w:rPr>
        <w:t xml:space="preserve">Mme Lauriane VAUSSENAT </w:t>
      </w:r>
      <w:r>
        <w:rPr>
          <w:rFonts w:cs="Arial"/>
          <w:color w:val="000000"/>
          <w:szCs w:val="22"/>
        </w:rPr>
        <w:tab/>
      </w:r>
      <w:r w:rsidR="00855FB4" w:rsidRPr="0061174B">
        <w:rPr>
          <w:rFonts w:cs="Arial"/>
          <w:color w:val="000000"/>
          <w:szCs w:val="22"/>
        </w:rPr>
        <w:t>DPEI</w:t>
      </w:r>
      <w:r w:rsidR="00855FB4">
        <w:rPr>
          <w:rFonts w:cs="Arial"/>
          <w:color w:val="000000"/>
          <w:szCs w:val="22"/>
        </w:rPr>
        <w:t>/SPPEP/GPP</w:t>
      </w:r>
      <w:r w:rsidRPr="0061174B">
        <w:rPr>
          <w:rFonts w:cs="Arial"/>
          <w:color w:val="000000"/>
          <w:szCs w:val="22"/>
        </w:rPr>
        <w:tab/>
      </w:r>
      <w:r>
        <w:rPr>
          <w:rFonts w:cs="Arial"/>
          <w:color w:val="000000"/>
          <w:szCs w:val="22"/>
        </w:rPr>
        <w:tab/>
      </w:r>
      <w:r w:rsidRPr="0061174B">
        <w:rPr>
          <w:rFonts w:cs="Arial"/>
          <w:color w:val="000000"/>
          <w:szCs w:val="22"/>
        </w:rPr>
        <w:t>Tél. : 04.38.78.10.85</w:t>
      </w:r>
    </w:p>
    <w:p w14:paraId="7012BB38" w14:textId="77777777" w:rsidR="00090812" w:rsidRDefault="00090812" w:rsidP="00090812">
      <w:pPr>
        <w:autoSpaceDE w:val="0"/>
        <w:autoSpaceDN w:val="0"/>
        <w:adjustRightInd w:val="0"/>
        <w:jc w:val="both"/>
        <w:rPr>
          <w:rFonts w:cs="Arial"/>
          <w:color w:val="000000"/>
          <w:szCs w:val="22"/>
        </w:rPr>
      </w:pPr>
      <w:r w:rsidRPr="0061174B">
        <w:rPr>
          <w:rFonts w:cs="Arial"/>
          <w:color w:val="000000"/>
          <w:szCs w:val="22"/>
        </w:rPr>
        <w:t xml:space="preserve">E-mail : </w:t>
      </w:r>
      <w:hyperlink r:id="rId8" w:history="1">
        <w:r w:rsidRPr="00307406">
          <w:rPr>
            <w:rStyle w:val="Lienhypertexte"/>
            <w:rFonts w:cs="Arial"/>
            <w:szCs w:val="22"/>
          </w:rPr>
          <w:t>lauriane.vaussenat@cea.fr</w:t>
        </w:r>
      </w:hyperlink>
      <w:r>
        <w:rPr>
          <w:rFonts w:cs="Arial"/>
          <w:color w:val="000000"/>
          <w:szCs w:val="22"/>
        </w:rPr>
        <w:t xml:space="preserve"> </w:t>
      </w:r>
    </w:p>
    <w:p w14:paraId="19A54084" w14:textId="77777777" w:rsidR="00090812" w:rsidRDefault="00090812" w:rsidP="00090812">
      <w:pPr>
        <w:autoSpaceDE w:val="0"/>
        <w:autoSpaceDN w:val="0"/>
        <w:adjustRightInd w:val="0"/>
        <w:jc w:val="both"/>
        <w:rPr>
          <w:rFonts w:cs="Arial"/>
          <w:color w:val="000000"/>
          <w:szCs w:val="22"/>
        </w:rPr>
      </w:pPr>
    </w:p>
    <w:p w14:paraId="73A8D474" w14:textId="3CB02109" w:rsidR="00090812" w:rsidRPr="00480067" w:rsidRDefault="00090812" w:rsidP="00090812">
      <w:pPr>
        <w:tabs>
          <w:tab w:val="left" w:pos="540"/>
          <w:tab w:val="left" w:pos="5040"/>
        </w:tabs>
        <w:jc w:val="both"/>
        <w:rPr>
          <w:rFonts w:cs="Arial"/>
          <w:szCs w:val="22"/>
        </w:rPr>
      </w:pPr>
      <w:r w:rsidRPr="00480067">
        <w:rPr>
          <w:rFonts w:cs="Arial"/>
          <w:szCs w:val="22"/>
        </w:rPr>
        <w:t xml:space="preserve">Mme Elise ROTA                       </w:t>
      </w:r>
      <w:r w:rsidR="00855FB4" w:rsidRPr="0061174B">
        <w:rPr>
          <w:rFonts w:cs="Arial"/>
          <w:color w:val="000000"/>
          <w:szCs w:val="22"/>
        </w:rPr>
        <w:t>DPEI</w:t>
      </w:r>
      <w:r w:rsidR="00855FB4">
        <w:rPr>
          <w:rFonts w:cs="Arial"/>
          <w:color w:val="000000"/>
          <w:szCs w:val="22"/>
        </w:rPr>
        <w:t>/SPPEP/GPP</w:t>
      </w:r>
      <w:r w:rsidRPr="00480067">
        <w:rPr>
          <w:rFonts w:cs="Arial"/>
          <w:szCs w:val="22"/>
        </w:rPr>
        <w:tab/>
      </w:r>
      <w:r w:rsidRPr="00480067">
        <w:rPr>
          <w:rFonts w:cs="Arial"/>
          <w:szCs w:val="22"/>
        </w:rPr>
        <w:tab/>
      </w:r>
      <w:r w:rsidRPr="00480067">
        <w:rPr>
          <w:rFonts w:cs="Arial"/>
          <w:szCs w:val="22"/>
        </w:rPr>
        <w:tab/>
        <w:t xml:space="preserve">Tél. : 04.38.78.33.16 Email : </w:t>
      </w:r>
      <w:hyperlink r:id="rId9" w:history="1">
        <w:r w:rsidRPr="00480067">
          <w:rPr>
            <w:rStyle w:val="Lienhypertexte"/>
            <w:rFonts w:cs="Arial"/>
            <w:szCs w:val="22"/>
          </w:rPr>
          <w:t>elise.rota@cea.fr</w:t>
        </w:r>
      </w:hyperlink>
      <w:r w:rsidRPr="00480067">
        <w:rPr>
          <w:rFonts w:cs="Arial"/>
          <w:szCs w:val="22"/>
        </w:rPr>
        <w:t xml:space="preserve">   </w:t>
      </w:r>
    </w:p>
    <w:p w14:paraId="2EEB5170" w14:textId="77777777" w:rsidR="00090812" w:rsidRPr="00480067" w:rsidRDefault="00090812" w:rsidP="00090812">
      <w:pPr>
        <w:pStyle w:val="Paragraphedeliste"/>
        <w:tabs>
          <w:tab w:val="left" w:pos="540"/>
          <w:tab w:val="left" w:pos="5040"/>
        </w:tabs>
        <w:ind w:left="360"/>
        <w:rPr>
          <w:rFonts w:cs="Arial"/>
          <w:szCs w:val="22"/>
        </w:rPr>
      </w:pPr>
    </w:p>
    <w:p w14:paraId="14A013BA" w14:textId="1CDFA7A7" w:rsidR="00090812" w:rsidRPr="00480067" w:rsidRDefault="00090812" w:rsidP="00090812">
      <w:pPr>
        <w:tabs>
          <w:tab w:val="left" w:pos="540"/>
          <w:tab w:val="left" w:pos="5040"/>
        </w:tabs>
        <w:jc w:val="both"/>
        <w:rPr>
          <w:rFonts w:cs="Arial"/>
          <w:szCs w:val="22"/>
        </w:rPr>
      </w:pPr>
      <w:r w:rsidRPr="00480067">
        <w:rPr>
          <w:rFonts w:cs="Arial"/>
          <w:szCs w:val="22"/>
        </w:rPr>
        <w:t xml:space="preserve">M. Djamel SALA                          </w:t>
      </w:r>
      <w:r w:rsidR="00855FB4" w:rsidRPr="0061174B">
        <w:rPr>
          <w:rFonts w:cs="Arial"/>
          <w:color w:val="000000"/>
          <w:szCs w:val="22"/>
        </w:rPr>
        <w:t>DPEI</w:t>
      </w:r>
      <w:r w:rsidR="00855FB4">
        <w:rPr>
          <w:rFonts w:cs="Arial"/>
          <w:color w:val="000000"/>
          <w:szCs w:val="22"/>
        </w:rPr>
        <w:t>/SPPEP/GPP</w:t>
      </w:r>
      <w:r w:rsidRPr="00480067">
        <w:rPr>
          <w:rFonts w:cs="Arial"/>
          <w:szCs w:val="22"/>
        </w:rPr>
        <w:tab/>
      </w:r>
      <w:r w:rsidRPr="00480067">
        <w:rPr>
          <w:rFonts w:cs="Arial"/>
          <w:szCs w:val="22"/>
        </w:rPr>
        <w:tab/>
      </w:r>
      <w:r w:rsidRPr="00480067">
        <w:rPr>
          <w:rFonts w:cs="Arial"/>
          <w:szCs w:val="22"/>
        </w:rPr>
        <w:tab/>
        <w:t xml:space="preserve">Tél. : 04.38.78.41.81 Email : </w:t>
      </w:r>
      <w:hyperlink r:id="rId10" w:history="1">
        <w:r w:rsidRPr="00480067">
          <w:rPr>
            <w:rStyle w:val="Lienhypertexte"/>
            <w:rFonts w:cs="Arial"/>
            <w:szCs w:val="22"/>
          </w:rPr>
          <w:t>djamel.sala@cea.fr</w:t>
        </w:r>
      </w:hyperlink>
      <w:r w:rsidRPr="00480067">
        <w:rPr>
          <w:rFonts w:cs="Arial"/>
          <w:szCs w:val="22"/>
        </w:rPr>
        <w:t xml:space="preserve">   </w:t>
      </w:r>
    </w:p>
    <w:p w14:paraId="2FA83F58" w14:textId="77777777" w:rsidR="00090812" w:rsidRPr="001E5E9B" w:rsidRDefault="00090812" w:rsidP="00411BC6">
      <w:pPr>
        <w:autoSpaceDE w:val="0"/>
        <w:autoSpaceDN w:val="0"/>
        <w:adjustRightInd w:val="0"/>
        <w:jc w:val="both"/>
        <w:rPr>
          <w:rFonts w:cs="Arial"/>
          <w:color w:val="000000"/>
          <w:szCs w:val="22"/>
        </w:rPr>
      </w:pPr>
    </w:p>
    <w:p w14:paraId="6D8AD1F8" w14:textId="1F027DF4" w:rsidR="00411BC6" w:rsidRPr="00090812" w:rsidRDefault="00411BC6" w:rsidP="000C6618">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3DA6B0CA" w14:textId="77777777" w:rsidR="00090812" w:rsidRPr="00C60915" w:rsidRDefault="00090812" w:rsidP="00090812">
      <w:pPr>
        <w:autoSpaceDE w:val="0"/>
        <w:autoSpaceDN w:val="0"/>
        <w:adjustRightInd w:val="0"/>
        <w:jc w:val="both"/>
        <w:rPr>
          <w:rFonts w:cs="Arial"/>
          <w:b/>
          <w:bCs/>
          <w:szCs w:val="22"/>
        </w:rPr>
      </w:pPr>
    </w:p>
    <w:p w14:paraId="055117BF" w14:textId="77777777" w:rsidR="00090812" w:rsidRDefault="00090812" w:rsidP="00090812">
      <w:pPr>
        <w:autoSpaceDE w:val="0"/>
        <w:autoSpaceDN w:val="0"/>
        <w:adjustRightInd w:val="0"/>
        <w:jc w:val="both"/>
        <w:rPr>
          <w:rFonts w:cs="Arial"/>
          <w:color w:val="000000"/>
          <w:szCs w:val="22"/>
        </w:rPr>
      </w:pPr>
      <w:r w:rsidRPr="001E5E9B">
        <w:rPr>
          <w:rFonts w:cs="Arial"/>
          <w:color w:val="000000"/>
          <w:szCs w:val="22"/>
        </w:rPr>
        <w:t>M.</w:t>
      </w:r>
      <w:r>
        <w:rPr>
          <w:rFonts w:cs="Arial"/>
          <w:color w:val="000000"/>
          <w:szCs w:val="22"/>
        </w:rPr>
        <w:t xml:space="preserve">  N</w:t>
      </w:r>
      <w:r>
        <w:t>athan BURTIN</w:t>
      </w:r>
      <w:r>
        <w:rPr>
          <w:rFonts w:cs="Arial"/>
          <w:color w:val="000000"/>
          <w:szCs w:val="22"/>
        </w:rPr>
        <w:t xml:space="preserve">–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 xml:space="preserve">28.74 </w:t>
      </w:r>
    </w:p>
    <w:p w14:paraId="1308BC40" w14:textId="77777777" w:rsidR="00090812" w:rsidRDefault="00090812" w:rsidP="00090812">
      <w:pPr>
        <w:autoSpaceDE w:val="0"/>
        <w:autoSpaceDN w:val="0"/>
        <w:adjustRightInd w:val="0"/>
        <w:jc w:val="both"/>
        <w:rPr>
          <w:rFonts w:cs="Arial"/>
          <w:color w:val="000000"/>
          <w:szCs w:val="22"/>
        </w:rPr>
      </w:pPr>
      <w:r>
        <w:rPr>
          <w:rFonts w:cs="Arial"/>
          <w:color w:val="000000"/>
          <w:szCs w:val="22"/>
        </w:rPr>
        <w:t xml:space="preserve">E-mail : </w:t>
      </w:r>
      <w:hyperlink r:id="rId11" w:history="1">
        <w:r w:rsidRPr="00307406">
          <w:rPr>
            <w:rStyle w:val="Lienhypertexte"/>
            <w:rFonts w:cs="Arial"/>
            <w:szCs w:val="22"/>
          </w:rPr>
          <w:t>nathan.burtin@cea.fr</w:t>
        </w:r>
      </w:hyperlink>
      <w:r>
        <w:rPr>
          <w:rFonts w:cs="Arial"/>
          <w:color w:val="000000"/>
          <w:szCs w:val="22"/>
        </w:rPr>
        <w:t xml:space="preserve"> </w:t>
      </w:r>
    </w:p>
    <w:p w14:paraId="512AB020" w14:textId="77777777" w:rsidR="00090812" w:rsidRDefault="00090812" w:rsidP="00090812">
      <w:pPr>
        <w:autoSpaceDE w:val="0"/>
        <w:autoSpaceDN w:val="0"/>
        <w:adjustRightInd w:val="0"/>
        <w:ind w:left="360"/>
        <w:jc w:val="both"/>
        <w:rPr>
          <w:rFonts w:cs="Arial"/>
          <w:color w:val="000000"/>
          <w:szCs w:val="22"/>
        </w:rPr>
      </w:pPr>
    </w:p>
    <w:p w14:paraId="6DB3A366" w14:textId="77777777" w:rsidR="00090812" w:rsidRPr="001E5E9B" w:rsidRDefault="00090812" w:rsidP="00090812">
      <w:p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 xml:space="preserve">95.74 </w:t>
      </w:r>
    </w:p>
    <w:p w14:paraId="1F906FDA" w14:textId="77777777" w:rsidR="00090812" w:rsidRDefault="00090812" w:rsidP="00090812">
      <w:pPr>
        <w:autoSpaceDE w:val="0"/>
        <w:autoSpaceDN w:val="0"/>
        <w:adjustRightInd w:val="0"/>
        <w:jc w:val="both"/>
        <w:rPr>
          <w:rFonts w:cs="Arial"/>
          <w:color w:val="000000"/>
          <w:szCs w:val="22"/>
        </w:rPr>
      </w:pPr>
      <w:r>
        <w:rPr>
          <w:rFonts w:cs="Arial"/>
          <w:color w:val="000000"/>
          <w:szCs w:val="22"/>
        </w:rPr>
        <w:t xml:space="preserve">E-mail : </w:t>
      </w:r>
      <w:hyperlink r:id="rId12" w:history="1">
        <w:r w:rsidRPr="00413261">
          <w:rPr>
            <w:rStyle w:val="Lienhypertexte"/>
            <w:rFonts w:cs="Arial"/>
            <w:szCs w:val="22"/>
          </w:rPr>
          <w:t>steven.yhuel@cea.fr</w:t>
        </w:r>
      </w:hyperlink>
      <w:r>
        <w:rPr>
          <w:rFonts w:cs="Arial"/>
          <w:color w:val="000000"/>
          <w:szCs w:val="22"/>
        </w:rPr>
        <w:t xml:space="preserve"> </w:t>
      </w:r>
    </w:p>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0C6618">
      <w:pPr>
        <w:numPr>
          <w:ilvl w:val="1"/>
          <w:numId w:val="6"/>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Pr="00090812" w:rsidRDefault="006172A3" w:rsidP="006172A3">
      <w:pPr>
        <w:tabs>
          <w:tab w:val="left" w:pos="3420"/>
          <w:tab w:val="left" w:pos="5940"/>
        </w:tabs>
        <w:ind w:left="357"/>
        <w:jc w:val="both"/>
        <w:rPr>
          <w:rFonts w:cs="Arial"/>
          <w:bCs/>
          <w:szCs w:val="22"/>
        </w:rPr>
      </w:pPr>
      <w:r w:rsidRPr="00090812">
        <w:rPr>
          <w:rFonts w:cs="Arial"/>
          <w:bCs/>
          <w:i/>
          <w:iCs/>
          <w:szCs w:val="22"/>
        </w:rPr>
        <w:t>Comptabilité fournisseur :</w:t>
      </w:r>
      <w:r w:rsidRPr="00090812">
        <w:rPr>
          <w:rFonts w:cs="Arial"/>
          <w:bCs/>
          <w:i/>
          <w:iCs/>
          <w:szCs w:val="22"/>
        </w:rPr>
        <w:tab/>
      </w:r>
      <w:r w:rsidRPr="00090812">
        <w:rPr>
          <w:rFonts w:cs="Arial"/>
          <w:bCs/>
          <w:i/>
          <w:iCs/>
          <w:szCs w:val="22"/>
        </w:rPr>
        <w:tab/>
      </w:r>
      <w:r w:rsidRPr="00090812">
        <w:rPr>
          <w:rFonts w:cs="Arial"/>
          <w:bCs/>
          <w:szCs w:val="22"/>
        </w:rPr>
        <w:t>Tél : 01 69 08 47 50</w:t>
      </w:r>
    </w:p>
    <w:p w14:paraId="5F0EB1F7" w14:textId="5450B07C" w:rsidR="006172A3" w:rsidRPr="00090812" w:rsidRDefault="006172A3" w:rsidP="006172A3">
      <w:pPr>
        <w:tabs>
          <w:tab w:val="left" w:pos="3420"/>
          <w:tab w:val="left" w:pos="5940"/>
        </w:tabs>
        <w:ind w:left="357"/>
        <w:jc w:val="both"/>
        <w:rPr>
          <w:rFonts w:cs="Arial"/>
          <w:bCs/>
          <w:iCs/>
          <w:szCs w:val="22"/>
        </w:rPr>
      </w:pPr>
      <w:r w:rsidRPr="00090812">
        <w:rPr>
          <w:rFonts w:cs="Arial"/>
          <w:bCs/>
          <w:i/>
          <w:iCs/>
          <w:szCs w:val="22"/>
        </w:rPr>
        <w:t xml:space="preserve">Email : </w:t>
      </w:r>
      <w:hyperlink r:id="rId13" w:history="1">
        <w:r w:rsidR="00C74A68" w:rsidRPr="00090812">
          <w:rPr>
            <w:rStyle w:val="Lienhypertexte"/>
            <w:rFonts w:cs="Arial"/>
            <w:bCs/>
            <w:iCs/>
            <w:szCs w:val="22"/>
          </w:rPr>
          <w:t>S3C-Fournisseur_GRE@cea.fr</w:t>
        </w:r>
      </w:hyperlink>
      <w:r w:rsidRPr="00090812">
        <w:rPr>
          <w:rFonts w:cs="Arial"/>
          <w:bCs/>
          <w:iCs/>
          <w:szCs w:val="22"/>
        </w:rPr>
        <w:t xml:space="preserve"> </w:t>
      </w:r>
    </w:p>
    <w:p w14:paraId="51CE41CC" w14:textId="51A80A2D" w:rsidR="006172A3" w:rsidRPr="00090812" w:rsidRDefault="00817E10" w:rsidP="006172A3">
      <w:pPr>
        <w:tabs>
          <w:tab w:val="left" w:pos="3420"/>
          <w:tab w:val="left" w:pos="5940"/>
        </w:tabs>
        <w:ind w:left="357"/>
        <w:jc w:val="both"/>
        <w:rPr>
          <w:rFonts w:cs="Arial"/>
          <w:bCs/>
          <w:iCs/>
          <w:szCs w:val="22"/>
        </w:rPr>
      </w:pPr>
      <w:hyperlink r:id="rId14" w:history="1">
        <w:r w:rsidR="00090812" w:rsidRPr="00090812">
          <w:rPr>
            <w:rStyle w:val="Lienhypertexte"/>
            <w:rFonts w:cs="Arial"/>
            <w:bCs/>
            <w:iCs/>
            <w:szCs w:val="22"/>
          </w:rPr>
          <w:t>RELANCES@cea.fr</w:t>
        </w:r>
      </w:hyperlink>
    </w:p>
    <w:p w14:paraId="7DFFA988" w14:textId="77777777" w:rsidR="00090812" w:rsidRPr="00090812" w:rsidRDefault="00090812" w:rsidP="006172A3">
      <w:pPr>
        <w:tabs>
          <w:tab w:val="left" w:pos="3420"/>
          <w:tab w:val="left" w:pos="5940"/>
        </w:tabs>
        <w:ind w:left="357"/>
        <w:jc w:val="both"/>
        <w:rPr>
          <w:rFonts w:cs="Arial"/>
          <w:bCs/>
          <w:iCs/>
          <w:szCs w:val="22"/>
        </w:rPr>
      </w:pPr>
    </w:p>
    <w:p w14:paraId="5D658D97" w14:textId="76772D9E" w:rsidR="00090812" w:rsidRPr="00090812" w:rsidRDefault="00855FB4" w:rsidP="000C6618">
      <w:pPr>
        <w:numPr>
          <w:ilvl w:val="1"/>
          <w:numId w:val="6"/>
        </w:numPr>
        <w:autoSpaceDE w:val="0"/>
        <w:autoSpaceDN w:val="0"/>
        <w:adjustRightInd w:val="0"/>
        <w:jc w:val="both"/>
        <w:rPr>
          <w:rFonts w:cs="Arial"/>
          <w:b/>
          <w:bCs/>
          <w:szCs w:val="22"/>
        </w:rPr>
      </w:pPr>
      <w:r>
        <w:rPr>
          <w:rFonts w:cs="Arial"/>
          <w:b/>
          <w:color w:val="000000"/>
          <w:szCs w:val="22"/>
        </w:rPr>
        <w:t xml:space="preserve"> </w:t>
      </w:r>
      <w:r w:rsidR="00411BC6" w:rsidRPr="00090812">
        <w:rPr>
          <w:rFonts w:cs="Arial"/>
          <w:b/>
          <w:color w:val="000000"/>
          <w:szCs w:val="22"/>
        </w:rPr>
        <w:t>Correspondant du Maître d’œuvre</w:t>
      </w:r>
    </w:p>
    <w:p w14:paraId="6542EFA1" w14:textId="77777777" w:rsidR="00090812" w:rsidRPr="00351488" w:rsidRDefault="00090812" w:rsidP="00090812">
      <w:pPr>
        <w:autoSpaceDE w:val="0"/>
        <w:autoSpaceDN w:val="0"/>
        <w:adjustRightInd w:val="0"/>
        <w:jc w:val="both"/>
        <w:rPr>
          <w:rFonts w:cs="Arial"/>
          <w:b/>
          <w:bCs/>
          <w:szCs w:val="22"/>
          <w:highlight w:val="yellow"/>
        </w:rPr>
      </w:pPr>
    </w:p>
    <w:p w14:paraId="53EFE1A2" w14:textId="77777777" w:rsidR="00090812" w:rsidRPr="0061174B" w:rsidRDefault="00090812" w:rsidP="00090812">
      <w:pPr>
        <w:autoSpaceDE w:val="0"/>
        <w:autoSpaceDN w:val="0"/>
        <w:adjustRightInd w:val="0"/>
        <w:jc w:val="both"/>
        <w:rPr>
          <w:rFonts w:cs="Arial"/>
          <w:color w:val="000000"/>
          <w:szCs w:val="22"/>
        </w:rPr>
      </w:pPr>
      <w:r w:rsidRPr="0061174B">
        <w:t xml:space="preserve">La société </w:t>
      </w:r>
      <w:r>
        <w:t>Groupe Eole</w:t>
      </w:r>
      <w:r w:rsidRPr="0061174B">
        <w:t xml:space="preserve">, domiciliée </w:t>
      </w:r>
      <w:r>
        <w:t xml:space="preserve">49 Rue Aimé </w:t>
      </w:r>
      <w:proofErr w:type="spellStart"/>
      <w:r>
        <w:t>Bouchayer</w:t>
      </w:r>
      <w:proofErr w:type="spellEnd"/>
      <w:r>
        <w:t xml:space="preserve"> 38 170 </w:t>
      </w:r>
      <w:proofErr w:type="spellStart"/>
      <w:r>
        <w:t>Seysinnet-Pariset</w:t>
      </w:r>
      <w:proofErr w:type="spellEnd"/>
      <w:r w:rsidRPr="0061174B">
        <w:t xml:space="preserve">, est le Maître d’œuvre de l’Ouvrage. Son correspondant est : </w:t>
      </w:r>
    </w:p>
    <w:p w14:paraId="34AFDE24" w14:textId="77777777" w:rsidR="00090812" w:rsidRPr="0061174B" w:rsidRDefault="00090812" w:rsidP="000C6618">
      <w:pPr>
        <w:numPr>
          <w:ilvl w:val="0"/>
          <w:numId w:val="11"/>
        </w:numPr>
        <w:autoSpaceDE w:val="0"/>
        <w:autoSpaceDN w:val="0"/>
        <w:adjustRightInd w:val="0"/>
        <w:jc w:val="both"/>
        <w:rPr>
          <w:rFonts w:cs="Arial"/>
          <w:color w:val="000000"/>
          <w:szCs w:val="22"/>
        </w:rPr>
      </w:pPr>
      <w:r w:rsidRPr="0061174B">
        <w:rPr>
          <w:rFonts w:cs="Arial"/>
          <w:color w:val="000000"/>
          <w:szCs w:val="22"/>
        </w:rPr>
        <w:t>M</w:t>
      </w:r>
      <w:r>
        <w:rPr>
          <w:rFonts w:cs="Arial"/>
          <w:color w:val="000000"/>
          <w:szCs w:val="22"/>
        </w:rPr>
        <w:t xml:space="preserve">me FARGES Charlotte </w:t>
      </w:r>
      <w:r w:rsidRPr="0061174B">
        <w:rPr>
          <w:rFonts w:cs="Arial"/>
          <w:color w:val="000000"/>
          <w:szCs w:val="22"/>
        </w:rPr>
        <w:t>- Tél. : 04.</w:t>
      </w:r>
      <w:r>
        <w:rPr>
          <w:rFonts w:cs="Arial"/>
          <w:color w:val="000000"/>
          <w:szCs w:val="22"/>
        </w:rPr>
        <w:t>76.44.91.51 –</w:t>
      </w:r>
      <w:r w:rsidRPr="0061174B">
        <w:rPr>
          <w:rFonts w:cs="Arial"/>
          <w:color w:val="000000"/>
          <w:szCs w:val="22"/>
        </w:rPr>
        <w:t xml:space="preserve"> </w:t>
      </w:r>
      <w:r>
        <w:rPr>
          <w:rFonts w:cs="Arial"/>
          <w:color w:val="000000"/>
          <w:szCs w:val="22"/>
        </w:rPr>
        <w:t xml:space="preserve">Port </w:t>
      </w:r>
      <w:r w:rsidRPr="0061174B">
        <w:rPr>
          <w:rFonts w:cs="Arial"/>
          <w:color w:val="000000"/>
          <w:szCs w:val="22"/>
        </w:rPr>
        <w:t>: 0</w:t>
      </w:r>
      <w:r>
        <w:rPr>
          <w:rFonts w:cs="Arial"/>
          <w:color w:val="000000"/>
          <w:szCs w:val="22"/>
        </w:rPr>
        <w:t>6.73.67.08.82</w:t>
      </w:r>
    </w:p>
    <w:p w14:paraId="59E9E032" w14:textId="77777777" w:rsidR="00090812" w:rsidRPr="0061174B" w:rsidRDefault="00090812" w:rsidP="00090812">
      <w:pPr>
        <w:autoSpaceDE w:val="0"/>
        <w:autoSpaceDN w:val="0"/>
        <w:adjustRightInd w:val="0"/>
        <w:ind w:firstLine="360"/>
        <w:jc w:val="both"/>
        <w:rPr>
          <w:rFonts w:cs="Arial"/>
          <w:color w:val="000000"/>
          <w:szCs w:val="22"/>
        </w:rPr>
      </w:pPr>
      <w:r w:rsidRPr="0061174B">
        <w:rPr>
          <w:rFonts w:cs="Arial"/>
          <w:color w:val="000000"/>
          <w:szCs w:val="22"/>
        </w:rPr>
        <w:t xml:space="preserve">E-mail : </w:t>
      </w:r>
      <w:hyperlink r:id="rId15" w:history="1">
        <w:r w:rsidRPr="00307406">
          <w:rPr>
            <w:rStyle w:val="Lienhypertexte"/>
            <w:rFonts w:cs="Arial"/>
            <w:szCs w:val="22"/>
          </w:rPr>
          <w:t>charlotte.farges@groupe-eole.com</w:t>
        </w:r>
      </w:hyperlink>
      <w:r>
        <w:rPr>
          <w:rFonts w:cs="Arial"/>
          <w:color w:val="000000"/>
          <w:szCs w:val="22"/>
        </w:rPr>
        <w:t xml:space="preserve"> </w:t>
      </w:r>
    </w:p>
    <w:p w14:paraId="7C4AC530" w14:textId="77777777" w:rsidR="00090812" w:rsidRPr="0061271C" w:rsidRDefault="00090812" w:rsidP="00090812">
      <w:pPr>
        <w:autoSpaceDE w:val="0"/>
        <w:autoSpaceDN w:val="0"/>
        <w:adjustRightInd w:val="0"/>
        <w:jc w:val="both"/>
        <w:rPr>
          <w:rFonts w:cs="Arial"/>
          <w:color w:val="000000"/>
          <w:szCs w:val="22"/>
        </w:rPr>
      </w:pPr>
    </w:p>
    <w:p w14:paraId="5B7BB946" w14:textId="77777777" w:rsidR="00090812" w:rsidRPr="0061271C" w:rsidRDefault="00090812" w:rsidP="000C6618">
      <w:pPr>
        <w:numPr>
          <w:ilvl w:val="1"/>
          <w:numId w:val="6"/>
        </w:numPr>
        <w:jc w:val="both"/>
        <w:rPr>
          <w:rFonts w:cs="Arial"/>
          <w:szCs w:val="22"/>
        </w:rPr>
      </w:pPr>
      <w:r w:rsidRPr="0061271C">
        <w:rPr>
          <w:b/>
        </w:rPr>
        <w:t xml:space="preserve"> Contrôleur Technique</w:t>
      </w:r>
    </w:p>
    <w:p w14:paraId="347F8F91" w14:textId="77777777" w:rsidR="00090812" w:rsidRPr="0061271C" w:rsidRDefault="00090812" w:rsidP="00090812">
      <w:pPr>
        <w:jc w:val="both"/>
      </w:pPr>
    </w:p>
    <w:p w14:paraId="1CB37F0D" w14:textId="77777777" w:rsidR="00090812" w:rsidRPr="0061271C" w:rsidRDefault="00090812" w:rsidP="00090812">
      <w:pPr>
        <w:jc w:val="both"/>
        <w:rPr>
          <w:rFonts w:cs="Arial"/>
          <w:szCs w:val="22"/>
        </w:rPr>
      </w:pPr>
      <w:r w:rsidRPr="0061271C">
        <w:t>La société SOCOTEC, domiciliée 1 rue du Docteur Pascal –è ZA du Rondeau – CS 50289 38434 ECHIROLLES CEDEX</w:t>
      </w:r>
      <w:r w:rsidRPr="0061271C">
        <w:rPr>
          <w:rFonts w:cs="Arial"/>
          <w:szCs w:val="22"/>
        </w:rPr>
        <w:t xml:space="preserve">, est chargée d’une mission de contrôle technique. Son </w:t>
      </w:r>
      <w:r w:rsidRPr="0061271C">
        <w:t>correspondant est :</w:t>
      </w:r>
    </w:p>
    <w:p w14:paraId="2D1DD33E" w14:textId="77777777" w:rsidR="00090812" w:rsidRPr="0061271C" w:rsidRDefault="00090812" w:rsidP="000C6618">
      <w:pPr>
        <w:numPr>
          <w:ilvl w:val="0"/>
          <w:numId w:val="11"/>
        </w:numPr>
        <w:autoSpaceDE w:val="0"/>
        <w:autoSpaceDN w:val="0"/>
        <w:adjustRightInd w:val="0"/>
        <w:jc w:val="both"/>
        <w:rPr>
          <w:rFonts w:cs="Arial"/>
          <w:color w:val="000000"/>
          <w:szCs w:val="22"/>
        </w:rPr>
      </w:pPr>
      <w:r w:rsidRPr="0061271C">
        <w:rPr>
          <w:rFonts w:cs="Arial"/>
          <w:color w:val="000000"/>
          <w:szCs w:val="22"/>
        </w:rPr>
        <w:t>M. MORAS Benoit - Tél. : 04.76.22.34.45 / 06.11.79.43.31</w:t>
      </w:r>
    </w:p>
    <w:p w14:paraId="6C3DA9DE" w14:textId="77777777" w:rsidR="00090812" w:rsidRPr="0061271C" w:rsidRDefault="00090812" w:rsidP="00090812">
      <w:pPr>
        <w:autoSpaceDE w:val="0"/>
        <w:autoSpaceDN w:val="0"/>
        <w:adjustRightInd w:val="0"/>
        <w:ind w:firstLine="360"/>
        <w:jc w:val="both"/>
        <w:rPr>
          <w:rFonts w:cs="Arial"/>
          <w:color w:val="000000"/>
          <w:szCs w:val="22"/>
        </w:rPr>
      </w:pPr>
      <w:r w:rsidRPr="0061271C">
        <w:rPr>
          <w:rFonts w:cs="Arial"/>
          <w:color w:val="000000"/>
          <w:szCs w:val="22"/>
        </w:rPr>
        <w:t xml:space="preserve">E-mail : </w:t>
      </w:r>
      <w:hyperlink r:id="rId16" w:history="1">
        <w:r w:rsidRPr="0061271C">
          <w:rPr>
            <w:rStyle w:val="Lienhypertexte"/>
            <w:rFonts w:cs="Arial"/>
            <w:szCs w:val="22"/>
          </w:rPr>
          <w:t>benoit.moras@socotec.com</w:t>
        </w:r>
      </w:hyperlink>
      <w:r w:rsidRPr="0061271C">
        <w:rPr>
          <w:rFonts w:cs="Arial"/>
          <w:color w:val="000000"/>
          <w:szCs w:val="22"/>
        </w:rPr>
        <w:t xml:space="preserve"> </w:t>
      </w:r>
    </w:p>
    <w:p w14:paraId="14AA9A45" w14:textId="77777777" w:rsidR="00090812" w:rsidRPr="00351488" w:rsidRDefault="00090812" w:rsidP="00090812">
      <w:pPr>
        <w:jc w:val="both"/>
        <w:rPr>
          <w:rFonts w:cs="Arial"/>
          <w:bCs/>
          <w:szCs w:val="22"/>
          <w:highlight w:val="yellow"/>
        </w:rPr>
      </w:pPr>
    </w:p>
    <w:p w14:paraId="6FECFCD7" w14:textId="77777777" w:rsidR="00090812" w:rsidRPr="00880968" w:rsidRDefault="00090812" w:rsidP="000C6618">
      <w:pPr>
        <w:numPr>
          <w:ilvl w:val="1"/>
          <w:numId w:val="6"/>
        </w:numPr>
        <w:jc w:val="both"/>
        <w:rPr>
          <w:rFonts w:cs="Arial"/>
          <w:bCs/>
          <w:szCs w:val="22"/>
        </w:rPr>
      </w:pPr>
      <w:r w:rsidRPr="00880968">
        <w:rPr>
          <w:rFonts w:cs="Arial"/>
          <w:b/>
          <w:szCs w:val="22"/>
        </w:rPr>
        <w:t xml:space="preserve"> Coordonnateur Sécurité et Protection de la Santé</w:t>
      </w:r>
    </w:p>
    <w:p w14:paraId="71ACB1A6" w14:textId="77777777" w:rsidR="00090812" w:rsidRPr="00880968" w:rsidRDefault="00090812" w:rsidP="00090812">
      <w:pPr>
        <w:jc w:val="both"/>
        <w:rPr>
          <w:rFonts w:cs="Arial"/>
          <w:b/>
          <w:bCs/>
          <w:color w:val="FF6600"/>
          <w:szCs w:val="22"/>
        </w:rPr>
      </w:pPr>
    </w:p>
    <w:p w14:paraId="09281CBA" w14:textId="77777777" w:rsidR="00090812" w:rsidRPr="00880968" w:rsidRDefault="00090812" w:rsidP="00090812">
      <w:pPr>
        <w:jc w:val="both"/>
        <w:rPr>
          <w:rFonts w:cs="Arial"/>
          <w:szCs w:val="22"/>
        </w:rPr>
      </w:pPr>
      <w:r w:rsidRPr="00880968">
        <w:t xml:space="preserve">La société </w:t>
      </w:r>
      <w:r>
        <w:t>BATIC</w:t>
      </w:r>
      <w:r w:rsidRPr="00880968">
        <w:t xml:space="preserve">, domiciliée </w:t>
      </w:r>
      <w:r>
        <w:t>11 rue Clément Ader 38130 Echirolles</w:t>
      </w:r>
      <w:r w:rsidRPr="00880968">
        <w:rPr>
          <w:rFonts w:cs="Arial"/>
          <w:szCs w:val="22"/>
        </w:rPr>
        <w:t xml:space="preserve">, est chargée d’une mission de coordination en matière de sécurité et de protection de la santé. Le coordonnateur </w:t>
      </w:r>
      <w:r w:rsidRPr="00880968">
        <w:rPr>
          <w:rFonts w:cs="Arial"/>
          <w:bCs/>
          <w:szCs w:val="22"/>
        </w:rPr>
        <w:t>sécurité et protection de la santé</w:t>
      </w:r>
      <w:r w:rsidRPr="00880968">
        <w:rPr>
          <w:rFonts w:cs="Arial"/>
          <w:szCs w:val="22"/>
        </w:rPr>
        <w:t xml:space="preserve"> </w:t>
      </w:r>
      <w:r w:rsidRPr="00880968">
        <w:rPr>
          <w:rFonts w:cs="Arial"/>
          <w:bCs/>
          <w:szCs w:val="22"/>
        </w:rPr>
        <w:t>(coordonnateur SPS</w:t>
      </w:r>
      <w:r w:rsidRPr="00880968">
        <w:rPr>
          <w:rFonts w:cs="Arial"/>
          <w:szCs w:val="22"/>
        </w:rPr>
        <w:t>) est :</w:t>
      </w:r>
    </w:p>
    <w:p w14:paraId="62E2C2F1" w14:textId="77777777" w:rsidR="00090812" w:rsidRPr="00880968" w:rsidRDefault="00090812" w:rsidP="000C6618">
      <w:pPr>
        <w:numPr>
          <w:ilvl w:val="0"/>
          <w:numId w:val="11"/>
        </w:numPr>
        <w:autoSpaceDE w:val="0"/>
        <w:autoSpaceDN w:val="0"/>
        <w:adjustRightInd w:val="0"/>
        <w:jc w:val="both"/>
        <w:rPr>
          <w:rFonts w:cs="Arial"/>
          <w:color w:val="000000"/>
          <w:szCs w:val="22"/>
        </w:rPr>
      </w:pPr>
      <w:r>
        <w:rPr>
          <w:rFonts w:cs="Arial"/>
          <w:color w:val="000000"/>
          <w:szCs w:val="22"/>
        </w:rPr>
        <w:t xml:space="preserve">Mme Pascale JEANDEY </w:t>
      </w:r>
      <w:r w:rsidRPr="00880968">
        <w:rPr>
          <w:rFonts w:cs="Arial"/>
          <w:color w:val="000000"/>
          <w:szCs w:val="22"/>
        </w:rPr>
        <w:t>- Tél. : 0</w:t>
      </w:r>
      <w:r>
        <w:rPr>
          <w:rFonts w:cs="Arial"/>
          <w:color w:val="000000"/>
          <w:szCs w:val="22"/>
        </w:rPr>
        <w:t>7.61.74.91.67</w:t>
      </w:r>
    </w:p>
    <w:p w14:paraId="305D7A4F" w14:textId="77777777" w:rsidR="00090812" w:rsidRDefault="00090812" w:rsidP="00090812">
      <w:pPr>
        <w:autoSpaceDE w:val="0"/>
        <w:autoSpaceDN w:val="0"/>
        <w:adjustRightInd w:val="0"/>
        <w:ind w:firstLine="360"/>
        <w:jc w:val="both"/>
        <w:rPr>
          <w:rFonts w:cs="Arial"/>
          <w:color w:val="000000"/>
          <w:szCs w:val="22"/>
        </w:rPr>
      </w:pPr>
      <w:r w:rsidRPr="00880968">
        <w:rPr>
          <w:rFonts w:cs="Arial"/>
          <w:color w:val="000000"/>
          <w:szCs w:val="22"/>
        </w:rPr>
        <w:t>E-mail :</w:t>
      </w:r>
      <w:r>
        <w:rPr>
          <w:rFonts w:cs="Arial"/>
          <w:color w:val="000000"/>
          <w:szCs w:val="22"/>
        </w:rPr>
        <w:t xml:space="preserve"> </w:t>
      </w:r>
      <w:hyperlink r:id="rId17" w:history="1">
        <w:r w:rsidRPr="00307406">
          <w:rPr>
            <w:rStyle w:val="Lienhypertexte"/>
            <w:rFonts w:cs="Arial"/>
            <w:szCs w:val="22"/>
          </w:rPr>
          <w:t>pascale.jeandey@baticsps.fr</w:t>
        </w:r>
      </w:hyperlink>
      <w:r>
        <w:rPr>
          <w:rFonts w:cs="Arial"/>
          <w:color w:val="000000"/>
          <w:szCs w:val="22"/>
        </w:rPr>
        <w:t xml:space="preserve"> </w:t>
      </w:r>
    </w:p>
    <w:p w14:paraId="0D29EB9D" w14:textId="77777777" w:rsidR="00090812" w:rsidRDefault="00090812" w:rsidP="00090812">
      <w:pPr>
        <w:autoSpaceDE w:val="0"/>
        <w:autoSpaceDN w:val="0"/>
        <w:adjustRightInd w:val="0"/>
        <w:jc w:val="both"/>
        <w:rPr>
          <w:rFonts w:cs="Arial"/>
          <w:b/>
          <w:bCs/>
          <w:szCs w:val="22"/>
        </w:rPr>
      </w:pPr>
    </w:p>
    <w:p w14:paraId="1C40A162" w14:textId="77777777" w:rsidR="00090812" w:rsidRPr="00880968" w:rsidRDefault="00090812" w:rsidP="000C6618">
      <w:pPr>
        <w:numPr>
          <w:ilvl w:val="1"/>
          <w:numId w:val="6"/>
        </w:numPr>
        <w:jc w:val="both"/>
        <w:rPr>
          <w:rFonts w:cs="Arial"/>
          <w:bCs/>
          <w:szCs w:val="22"/>
        </w:rPr>
      </w:pPr>
      <w:r>
        <w:rPr>
          <w:rFonts w:cs="Arial"/>
          <w:b/>
          <w:szCs w:val="22"/>
        </w:rPr>
        <w:t xml:space="preserve"> </w:t>
      </w:r>
      <w:r w:rsidRPr="00880968">
        <w:rPr>
          <w:rFonts w:cs="Arial"/>
          <w:b/>
          <w:szCs w:val="22"/>
        </w:rPr>
        <w:t>Coordonnateur Ordonnancement, Pilotage et Coordination</w:t>
      </w:r>
    </w:p>
    <w:p w14:paraId="767BDAAE" w14:textId="77777777" w:rsidR="00090812" w:rsidRPr="00880968" w:rsidRDefault="00090812" w:rsidP="00090812">
      <w:pPr>
        <w:jc w:val="both"/>
        <w:rPr>
          <w:rFonts w:cs="Arial"/>
          <w:bCs/>
          <w:szCs w:val="22"/>
        </w:rPr>
      </w:pPr>
    </w:p>
    <w:p w14:paraId="08813A41" w14:textId="77777777" w:rsidR="00090812" w:rsidRPr="00880968" w:rsidRDefault="00090812" w:rsidP="00090812">
      <w:pPr>
        <w:jc w:val="both"/>
        <w:rPr>
          <w:rFonts w:cs="Arial"/>
          <w:szCs w:val="22"/>
        </w:rPr>
      </w:pPr>
      <w:r w:rsidRPr="00880968">
        <w:t xml:space="preserve">La société </w:t>
      </w:r>
      <w:r>
        <w:t>SINEQUANON’</w:t>
      </w:r>
      <w:r w:rsidRPr="00880968">
        <w:t xml:space="preserve">, domiciliée </w:t>
      </w:r>
      <w:r>
        <w:t>31 rue Normandie Niémen 38130 Echirolles</w:t>
      </w:r>
      <w:r>
        <w:rPr>
          <w:rFonts w:cs="Arial"/>
          <w:szCs w:val="22"/>
        </w:rPr>
        <w:t xml:space="preserve">, </w:t>
      </w:r>
      <w:r w:rsidRPr="00880968">
        <w:rPr>
          <w:rFonts w:cs="Arial"/>
          <w:szCs w:val="22"/>
        </w:rPr>
        <w:t>est chargée d’une mission de coordination en matière d’ordonnancement, de pilotage et de coordination. Le coordonnateur ordonnancement, pilotage et coordination (coordonnateur OPC) est :</w:t>
      </w:r>
    </w:p>
    <w:p w14:paraId="60A47899" w14:textId="77777777" w:rsidR="00090812" w:rsidRPr="00880968" w:rsidRDefault="00090812" w:rsidP="00090812">
      <w:pPr>
        <w:jc w:val="both"/>
      </w:pPr>
    </w:p>
    <w:p w14:paraId="20B36D23" w14:textId="77777777" w:rsidR="00090812" w:rsidRPr="00880968" w:rsidRDefault="00090812" w:rsidP="000C6618">
      <w:pPr>
        <w:numPr>
          <w:ilvl w:val="0"/>
          <w:numId w:val="11"/>
        </w:numPr>
        <w:autoSpaceDE w:val="0"/>
        <w:autoSpaceDN w:val="0"/>
        <w:adjustRightInd w:val="0"/>
        <w:jc w:val="both"/>
        <w:rPr>
          <w:rFonts w:cs="Arial"/>
          <w:color w:val="000000"/>
          <w:szCs w:val="22"/>
        </w:rPr>
      </w:pPr>
      <w:r>
        <w:rPr>
          <w:rFonts w:cs="Arial"/>
          <w:color w:val="000000"/>
          <w:szCs w:val="22"/>
        </w:rPr>
        <w:t xml:space="preserve">M. Laurent POLI - </w:t>
      </w:r>
      <w:r w:rsidRPr="00880968">
        <w:rPr>
          <w:rFonts w:cs="Arial"/>
          <w:color w:val="000000"/>
          <w:szCs w:val="22"/>
        </w:rPr>
        <w:t xml:space="preserve">Tél. : </w:t>
      </w:r>
      <w:r>
        <w:rPr>
          <w:rFonts w:cs="Arial"/>
          <w:color w:val="000000"/>
          <w:szCs w:val="22"/>
        </w:rPr>
        <w:t>06.31.18.38.66</w:t>
      </w:r>
    </w:p>
    <w:p w14:paraId="1E6E8C3E" w14:textId="77777777" w:rsidR="00090812" w:rsidRDefault="00090812" w:rsidP="00090812">
      <w:pPr>
        <w:autoSpaceDE w:val="0"/>
        <w:autoSpaceDN w:val="0"/>
        <w:adjustRightInd w:val="0"/>
        <w:ind w:firstLine="360"/>
        <w:jc w:val="both"/>
        <w:rPr>
          <w:rFonts w:cs="Arial"/>
          <w:color w:val="000000"/>
          <w:szCs w:val="22"/>
        </w:rPr>
      </w:pPr>
      <w:r w:rsidRPr="00880968">
        <w:rPr>
          <w:rFonts w:cs="Arial"/>
          <w:color w:val="000000"/>
          <w:szCs w:val="22"/>
        </w:rPr>
        <w:t>E-mail :</w:t>
      </w:r>
      <w:r>
        <w:rPr>
          <w:rFonts w:cs="Arial"/>
          <w:color w:val="000000"/>
          <w:szCs w:val="22"/>
        </w:rPr>
        <w:t xml:space="preserve"> </w:t>
      </w:r>
      <w:hyperlink r:id="rId18" w:history="1">
        <w:r w:rsidRPr="00AA02C2">
          <w:rPr>
            <w:rStyle w:val="Lienhypertexte"/>
            <w:rFonts w:cs="Arial"/>
            <w:szCs w:val="22"/>
          </w:rPr>
          <w:t>l.poli@sinequanon4.fr</w:t>
        </w:r>
      </w:hyperlink>
      <w:r>
        <w:rPr>
          <w:rFonts w:cs="Arial"/>
          <w:color w:val="000000"/>
          <w:szCs w:val="22"/>
        </w:rPr>
        <w:t xml:space="preserve"> </w:t>
      </w:r>
    </w:p>
    <w:p w14:paraId="773825FD" w14:textId="77777777" w:rsidR="00360235" w:rsidRDefault="00360235" w:rsidP="00360235">
      <w:pPr>
        <w:autoSpaceDE w:val="0"/>
        <w:autoSpaceDN w:val="0"/>
        <w:adjustRightInd w:val="0"/>
        <w:jc w:val="both"/>
        <w:rPr>
          <w:rFonts w:cs="Arial"/>
          <w:b/>
          <w:bCs/>
          <w:szCs w:val="22"/>
        </w:rPr>
      </w:pPr>
    </w:p>
    <w:p w14:paraId="4147F379" w14:textId="1B7A5E96" w:rsidR="00411BC6" w:rsidRPr="001320EA" w:rsidRDefault="00411BC6" w:rsidP="000C6618">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08B64C1" w14:textId="77777777" w:rsidR="001320EA" w:rsidRPr="00C60915" w:rsidRDefault="001320EA" w:rsidP="001320EA">
      <w:pPr>
        <w:autoSpaceDE w:val="0"/>
        <w:autoSpaceDN w:val="0"/>
        <w:adjustRightInd w:val="0"/>
        <w:jc w:val="both"/>
        <w:rPr>
          <w:rFonts w:cs="Arial"/>
          <w:b/>
          <w:bCs/>
          <w:szCs w:val="22"/>
        </w:rPr>
      </w:pPr>
    </w:p>
    <w:p w14:paraId="43A377D3" w14:textId="51CC0E77" w:rsidR="00F44386" w:rsidRPr="00F44386" w:rsidRDefault="00411BC6" w:rsidP="000C6618">
      <w:pPr>
        <w:numPr>
          <w:ilvl w:val="0"/>
          <w:numId w:val="11"/>
        </w:numPr>
        <w:autoSpaceDE w:val="0"/>
        <w:autoSpaceDN w:val="0"/>
        <w:adjustRightInd w:val="0"/>
        <w:jc w:val="both"/>
        <w:rPr>
          <w:rFonts w:cs="Arial"/>
          <w:szCs w:val="22"/>
        </w:rPr>
      </w:pPr>
      <w:r w:rsidRPr="001E5E9B">
        <w:rPr>
          <w:rFonts w:cs="Arial"/>
          <w:color w:val="000000"/>
          <w:szCs w:val="22"/>
        </w:rPr>
        <w:t>M</w:t>
      </w:r>
      <w:r w:rsidRPr="00090812">
        <w:rPr>
          <w:rFonts w:cs="Arial"/>
          <w:color w:val="000000"/>
          <w:szCs w:val="22"/>
          <w:highlight w:val="yellow"/>
        </w:rPr>
        <w:t>.__________</w:t>
      </w:r>
      <w:r w:rsidR="00F44386" w:rsidRPr="00090812">
        <w:rPr>
          <w:rFonts w:cs="Arial"/>
          <w:color w:val="000000"/>
          <w:szCs w:val="22"/>
          <w:highlight w:val="yellow"/>
        </w:rPr>
        <w:t>__________________</w:t>
      </w:r>
      <w:r>
        <w:rPr>
          <w:rFonts w:cs="Arial"/>
          <w:color w:val="000000"/>
          <w:szCs w:val="22"/>
        </w:rPr>
        <w:t xml:space="preserve"> -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090812">
        <w:rPr>
          <w:rFonts w:cs="Arial"/>
          <w:color w:val="000000"/>
          <w:szCs w:val="22"/>
          <w:highlight w:val="yellow"/>
        </w:rPr>
        <w:t>_____________</w:t>
      </w:r>
      <w:r w:rsidR="00F44386" w:rsidRPr="00090812">
        <w:rPr>
          <w:rFonts w:cs="Arial"/>
          <w:color w:val="000000"/>
          <w:szCs w:val="22"/>
          <w:highlight w:val="yellow"/>
        </w:rPr>
        <w:t>_____________</w:t>
      </w:r>
      <w:r>
        <w:rPr>
          <w:rFonts w:cs="Arial"/>
          <w:color w:val="000000"/>
          <w:szCs w:val="22"/>
        </w:rPr>
        <w:t xml:space="preserve"> </w:t>
      </w:r>
    </w:p>
    <w:p w14:paraId="3C81F30C" w14:textId="76B04FD9" w:rsidR="00411BC6" w:rsidRDefault="00411BC6" w:rsidP="007A3AD8">
      <w:pPr>
        <w:autoSpaceDE w:val="0"/>
        <w:autoSpaceDN w:val="0"/>
        <w:adjustRightInd w:val="0"/>
        <w:ind w:firstLine="360"/>
        <w:jc w:val="both"/>
        <w:rPr>
          <w:rFonts w:cs="Arial"/>
          <w:b/>
          <w:i/>
          <w:color w:val="000000"/>
          <w:szCs w:val="22"/>
        </w:rPr>
      </w:pPr>
      <w:r>
        <w:rPr>
          <w:rFonts w:cs="Arial"/>
          <w:color w:val="000000"/>
          <w:szCs w:val="22"/>
        </w:rPr>
        <w:t xml:space="preserve">E-mail : </w:t>
      </w:r>
      <w:r w:rsidRPr="00090812">
        <w:rPr>
          <w:rFonts w:cs="Arial"/>
          <w:color w:val="000000"/>
          <w:szCs w:val="22"/>
          <w:highlight w:val="yellow"/>
        </w:rPr>
        <w:t>_______</w:t>
      </w:r>
      <w:r w:rsidR="007A3AD8" w:rsidRPr="00090812">
        <w:rPr>
          <w:rFonts w:cs="Arial"/>
          <w:color w:val="000000"/>
          <w:szCs w:val="22"/>
          <w:highlight w:val="yellow"/>
        </w:rPr>
        <w:t>_____</w:t>
      </w:r>
      <w:r w:rsidRPr="00090812">
        <w:rPr>
          <w:rFonts w:cs="Arial"/>
          <w:color w:val="000000"/>
          <w:szCs w:val="22"/>
          <w:highlight w:val="yellow"/>
        </w:rPr>
        <w:t>_</w:t>
      </w:r>
      <w:r w:rsidR="007A3AD8" w:rsidRPr="00090812">
        <w:rPr>
          <w:rFonts w:cs="Arial"/>
          <w:color w:val="000000"/>
          <w:szCs w:val="22"/>
          <w:highlight w:val="yellow"/>
        </w:rPr>
        <w:t>__</w:t>
      </w:r>
      <w:r w:rsidR="00F44386" w:rsidRPr="00090812">
        <w:rPr>
          <w:rFonts w:cs="Arial"/>
          <w:color w:val="000000"/>
          <w:szCs w:val="22"/>
          <w:highlight w:val="yellow"/>
        </w:rPr>
        <w:t>_______________</w:t>
      </w:r>
      <w:r w:rsidR="007A3AD8">
        <w:rPr>
          <w:rFonts w:cs="Arial"/>
          <w:color w:val="000000"/>
          <w:szCs w:val="22"/>
        </w:rPr>
        <w:t xml:space="preserve"> </w:t>
      </w:r>
      <w:r w:rsidRPr="00351488">
        <w:rPr>
          <w:rFonts w:cs="Arial"/>
          <w:b/>
          <w:i/>
          <w:color w:val="000000"/>
          <w:szCs w:val="22"/>
        </w:rPr>
        <w:t>(</w:t>
      </w:r>
      <w:r w:rsidRPr="00090812">
        <w:rPr>
          <w:rFonts w:cs="Arial"/>
          <w:b/>
          <w:i/>
          <w:color w:val="000000"/>
          <w:szCs w:val="22"/>
          <w:highlight w:val="yellow"/>
        </w:rPr>
        <w:t>à compléter par le soumissionnaire)</w:t>
      </w:r>
    </w:p>
    <w:p w14:paraId="64F43C27" w14:textId="77777777" w:rsidR="00D9287F" w:rsidRDefault="00D9287F" w:rsidP="00D9287F">
      <w:pPr>
        <w:autoSpaceDE w:val="0"/>
        <w:autoSpaceDN w:val="0"/>
        <w:adjustRightInd w:val="0"/>
        <w:jc w:val="both"/>
        <w:rPr>
          <w:rFonts w:cs="Arial"/>
          <w:color w:val="000000"/>
          <w:szCs w:val="22"/>
        </w:rPr>
      </w:pP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090812" w:rsidRDefault="00080150" w:rsidP="00411BC6">
      <w:pPr>
        <w:autoSpaceDE w:val="0"/>
        <w:autoSpaceDN w:val="0"/>
        <w:adjustRightInd w:val="0"/>
        <w:jc w:val="both"/>
        <w:rPr>
          <w:rFonts w:cs="Arial"/>
          <w:color w:val="000000"/>
          <w:szCs w:val="22"/>
        </w:rPr>
      </w:pPr>
    </w:p>
    <w:p w14:paraId="5B2195FA" w14:textId="77777777" w:rsidR="00411BC6" w:rsidRPr="00090812" w:rsidRDefault="00411BC6" w:rsidP="00411BC6">
      <w:pPr>
        <w:autoSpaceDE w:val="0"/>
        <w:autoSpaceDN w:val="0"/>
        <w:adjustRightInd w:val="0"/>
        <w:jc w:val="both"/>
        <w:rPr>
          <w:rFonts w:cs="Arial"/>
          <w:color w:val="000000"/>
          <w:szCs w:val="22"/>
        </w:rPr>
      </w:pPr>
      <w:r w:rsidRPr="00090812">
        <w:rPr>
          <w:rFonts w:cs="Arial"/>
          <w:color w:val="000000"/>
          <w:szCs w:val="22"/>
        </w:rPr>
        <w:lastRenderedPageBreak/>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1AC15FD3" w:rsidR="00411BC6" w:rsidRDefault="00411BC6" w:rsidP="00411BC6">
      <w:pPr>
        <w:autoSpaceDE w:val="0"/>
        <w:autoSpaceDN w:val="0"/>
        <w:adjustRightInd w:val="0"/>
        <w:jc w:val="both"/>
        <w:rPr>
          <w:rFonts w:cs="Arial"/>
          <w:color w:val="000000"/>
          <w:szCs w:val="22"/>
        </w:rPr>
      </w:pPr>
      <w:r w:rsidRPr="00090812">
        <w:rPr>
          <w:rFonts w:cs="Arial"/>
          <w:color w:val="000000"/>
          <w:szCs w:val="22"/>
        </w:rPr>
        <w:t>Les changements sont notifiés par lettre recommandée avec avis de réception et prennent effet dès la date de réception de ladite lettre.</w:t>
      </w:r>
      <w:r w:rsidR="00080150" w:rsidRPr="00430CCA">
        <w:rPr>
          <w:rFonts w:cs="Arial"/>
          <w:b/>
          <w:bCs/>
          <w:color w:val="FF66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0C6618">
      <w:pPr>
        <w:pStyle w:val="Titre1"/>
        <w:numPr>
          <w:ilvl w:val="0"/>
          <w:numId w:val="6"/>
        </w:numPr>
      </w:pPr>
      <w:r>
        <w:t xml:space="preserve"> </w:t>
      </w:r>
      <w:bookmarkStart w:id="24" w:name="_Toc496179783"/>
      <w:bookmarkStart w:id="25" w:name="_Toc203576169"/>
      <w:r w:rsidRPr="00FE0D4A">
        <w:t>ETENDUE DES TRAVAUX</w:t>
      </w:r>
      <w:bookmarkEnd w:id="24"/>
      <w:bookmarkEnd w:id="25"/>
    </w:p>
    <w:p w14:paraId="307AD8EB" w14:textId="77777777" w:rsidR="00360235" w:rsidRPr="00FE0D4A" w:rsidRDefault="00360235" w:rsidP="00360235">
      <w:pPr>
        <w:autoSpaceDE w:val="0"/>
        <w:autoSpaceDN w:val="0"/>
        <w:adjustRightInd w:val="0"/>
        <w:jc w:val="both"/>
        <w:rPr>
          <w:rFonts w:cs="Arial"/>
          <w:color w:val="000000"/>
          <w:szCs w:val="22"/>
        </w:rPr>
      </w:pPr>
    </w:p>
    <w:p w14:paraId="29D5E6CF" w14:textId="4DEC24C9" w:rsidR="00972977" w:rsidRDefault="00360235" w:rsidP="005A33C4">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r w:rsidR="00972977">
        <w:rPr>
          <w:rFonts w:cs="Arial"/>
          <w:color w:val="000000"/>
          <w:szCs w:val="22"/>
        </w:rPr>
        <w:tab/>
      </w:r>
    </w:p>
    <w:p w14:paraId="2EE52CBD" w14:textId="77777777" w:rsidR="00972977" w:rsidRPr="00887301" w:rsidRDefault="00972977" w:rsidP="00972977">
      <w:pPr>
        <w:jc w:val="both"/>
        <w:rPr>
          <w:rFonts w:cs="Arial"/>
          <w:color w:val="000000"/>
          <w:szCs w:val="22"/>
        </w:rPr>
      </w:pPr>
    </w:p>
    <w:p w14:paraId="28F216D1" w14:textId="77777777" w:rsidR="00972977" w:rsidRDefault="00972977" w:rsidP="000C6618">
      <w:pPr>
        <w:numPr>
          <w:ilvl w:val="1"/>
          <w:numId w:val="6"/>
        </w:numPr>
        <w:jc w:val="both"/>
        <w:rPr>
          <w:rFonts w:cs="Arial"/>
          <w:b/>
          <w:color w:val="000000"/>
          <w:szCs w:val="22"/>
        </w:rPr>
      </w:pPr>
      <w:r w:rsidRPr="00887301">
        <w:rPr>
          <w:rFonts w:cs="Arial"/>
          <w:b/>
          <w:color w:val="000000"/>
          <w:szCs w:val="22"/>
        </w:rPr>
        <w:t>Travaux sur bordereau de prix</w:t>
      </w:r>
    </w:p>
    <w:p w14:paraId="7821CA14" w14:textId="77777777" w:rsidR="00972977" w:rsidRDefault="00972977" w:rsidP="00972977">
      <w:pPr>
        <w:jc w:val="both"/>
        <w:rPr>
          <w:rFonts w:cs="Arial"/>
          <w:color w:val="000000"/>
          <w:szCs w:val="22"/>
        </w:rPr>
      </w:pPr>
    </w:p>
    <w:p w14:paraId="6A6226B1" w14:textId="55675481" w:rsidR="00972977" w:rsidRPr="00391C98" w:rsidRDefault="00972977" w:rsidP="00972977">
      <w:pPr>
        <w:jc w:val="both"/>
        <w:rPr>
          <w:rFonts w:cs="Arial"/>
          <w:color w:val="000000"/>
          <w:szCs w:val="22"/>
        </w:rPr>
      </w:pPr>
      <w:r w:rsidRPr="00391C98">
        <w:rPr>
          <w:rFonts w:cs="Arial"/>
          <w:color w:val="000000"/>
          <w:szCs w:val="22"/>
        </w:rPr>
        <w:t>En cas de découverte durant l’exécution des travaux, d’une nouvelle zone à traiter, le CEA peut dans le cadre du présent marché demander au Titulaire de réaliser des Travaux sur bordereau de prix, dont les prix forfaitaires unitaires sont fixés en annexe n°1 du présent document.</w:t>
      </w:r>
    </w:p>
    <w:p w14:paraId="52733B2D" w14:textId="77777777" w:rsidR="00972977" w:rsidRPr="00391C98" w:rsidRDefault="00972977" w:rsidP="00972977">
      <w:pPr>
        <w:jc w:val="both"/>
        <w:rPr>
          <w:rFonts w:cs="Arial"/>
          <w:color w:val="000000"/>
          <w:szCs w:val="22"/>
        </w:rPr>
      </w:pPr>
    </w:p>
    <w:p w14:paraId="29B21640" w14:textId="54499ACA" w:rsidR="00972977" w:rsidRPr="00391C98" w:rsidRDefault="00972977" w:rsidP="00972977">
      <w:pPr>
        <w:jc w:val="both"/>
        <w:rPr>
          <w:rFonts w:cs="Arial"/>
          <w:color w:val="000000"/>
          <w:szCs w:val="22"/>
        </w:rPr>
      </w:pPr>
      <w:r w:rsidRPr="00391C98">
        <w:rPr>
          <w:rFonts w:cs="Arial"/>
          <w:color w:val="000000"/>
          <w:szCs w:val="22"/>
        </w:rPr>
        <w:t xml:space="preserve">Les Travaux sur bordereau de prix font l’objet d’ordre </w:t>
      </w:r>
      <w:r w:rsidR="00B954B1" w:rsidRPr="00391C98">
        <w:rPr>
          <w:rFonts w:cs="Arial"/>
          <w:color w:val="000000"/>
          <w:szCs w:val="22"/>
        </w:rPr>
        <w:t>d</w:t>
      </w:r>
      <w:r w:rsidRPr="00391C98">
        <w:rPr>
          <w:rFonts w:cs="Arial"/>
          <w:color w:val="000000"/>
          <w:szCs w:val="22"/>
        </w:rPr>
        <w:t xml:space="preserve">e </w:t>
      </w:r>
      <w:r w:rsidR="00B954B1" w:rsidRPr="00391C98">
        <w:rPr>
          <w:rFonts w:cs="Arial"/>
          <w:color w:val="000000"/>
          <w:szCs w:val="22"/>
        </w:rPr>
        <w:t>s</w:t>
      </w:r>
      <w:r w:rsidRPr="00391C98">
        <w:rPr>
          <w:rFonts w:cs="Arial"/>
          <w:color w:val="000000"/>
          <w:szCs w:val="22"/>
        </w:rPr>
        <w:t xml:space="preserve">ervices, émis par le CEA et précisant : </w:t>
      </w:r>
    </w:p>
    <w:p w14:paraId="300C541E" w14:textId="77777777" w:rsidR="00972977" w:rsidRPr="00391C98" w:rsidRDefault="00972977" w:rsidP="00972977">
      <w:pPr>
        <w:jc w:val="both"/>
        <w:rPr>
          <w:rFonts w:cs="Arial"/>
          <w:color w:val="000000"/>
          <w:szCs w:val="22"/>
        </w:rPr>
      </w:pPr>
      <w:r w:rsidRPr="00391C98">
        <w:rPr>
          <w:rFonts w:cs="Arial"/>
          <w:color w:val="000000"/>
          <w:szCs w:val="22"/>
        </w:rPr>
        <w:t>-</w:t>
      </w:r>
      <w:r w:rsidRPr="00391C98">
        <w:rPr>
          <w:rFonts w:cs="Arial"/>
          <w:color w:val="000000"/>
          <w:szCs w:val="22"/>
        </w:rPr>
        <w:tab/>
        <w:t>les références du présent marché,</w:t>
      </w:r>
    </w:p>
    <w:p w14:paraId="6403C595" w14:textId="77777777" w:rsidR="00972977" w:rsidRPr="00391C98" w:rsidRDefault="00972977" w:rsidP="00972977">
      <w:pPr>
        <w:jc w:val="both"/>
        <w:rPr>
          <w:rFonts w:cs="Arial"/>
          <w:color w:val="000000"/>
          <w:szCs w:val="22"/>
        </w:rPr>
      </w:pPr>
      <w:r w:rsidRPr="00391C98">
        <w:rPr>
          <w:rFonts w:cs="Arial"/>
          <w:color w:val="000000"/>
          <w:szCs w:val="22"/>
        </w:rPr>
        <w:t>-</w:t>
      </w:r>
      <w:r w:rsidRPr="00391C98">
        <w:rPr>
          <w:rFonts w:cs="Arial"/>
          <w:color w:val="000000"/>
          <w:szCs w:val="22"/>
        </w:rPr>
        <w:tab/>
        <w:t>le (s) prestations concernées,</w:t>
      </w:r>
    </w:p>
    <w:p w14:paraId="7FBFD84A" w14:textId="77777777" w:rsidR="00972977" w:rsidRPr="00391C98" w:rsidRDefault="00972977" w:rsidP="00972977">
      <w:pPr>
        <w:jc w:val="both"/>
        <w:rPr>
          <w:rFonts w:cs="Arial"/>
          <w:color w:val="000000"/>
          <w:szCs w:val="22"/>
        </w:rPr>
      </w:pPr>
      <w:r w:rsidRPr="00391C98">
        <w:rPr>
          <w:rFonts w:cs="Arial"/>
          <w:color w:val="000000"/>
          <w:szCs w:val="22"/>
        </w:rPr>
        <w:t>-</w:t>
      </w:r>
      <w:r w:rsidRPr="00391C98">
        <w:rPr>
          <w:rFonts w:cs="Arial"/>
          <w:color w:val="000000"/>
          <w:szCs w:val="22"/>
        </w:rPr>
        <w:tab/>
        <w:t>la quantité avec les libellés demandés,</w:t>
      </w:r>
    </w:p>
    <w:p w14:paraId="7DD9960D" w14:textId="77777777" w:rsidR="00972977" w:rsidRPr="00887301" w:rsidRDefault="00972977" w:rsidP="00972977">
      <w:pPr>
        <w:jc w:val="both"/>
        <w:rPr>
          <w:rFonts w:cs="Arial"/>
          <w:color w:val="000000"/>
          <w:szCs w:val="22"/>
        </w:rPr>
      </w:pPr>
      <w:r w:rsidRPr="00391C98">
        <w:rPr>
          <w:rFonts w:cs="Arial"/>
          <w:color w:val="000000"/>
          <w:szCs w:val="22"/>
        </w:rPr>
        <w:t>-</w:t>
      </w:r>
      <w:r w:rsidRPr="00391C98">
        <w:rPr>
          <w:rFonts w:cs="Arial"/>
          <w:color w:val="000000"/>
          <w:szCs w:val="22"/>
        </w:rPr>
        <w:tab/>
        <w:t>les délais.</w:t>
      </w:r>
    </w:p>
    <w:p w14:paraId="1F5E64A4" w14:textId="77777777" w:rsidR="00972977" w:rsidRPr="00887301" w:rsidRDefault="00972977" w:rsidP="00972977">
      <w:pPr>
        <w:jc w:val="both"/>
        <w:rPr>
          <w:rFonts w:cs="Arial"/>
          <w:color w:val="000000"/>
          <w:szCs w:val="22"/>
        </w:rPr>
      </w:pPr>
    </w:p>
    <w:p w14:paraId="03479B0F" w14:textId="1395E64F" w:rsidR="00972977" w:rsidRPr="00887301" w:rsidRDefault="00972977" w:rsidP="00972977">
      <w:pPr>
        <w:jc w:val="both"/>
        <w:rPr>
          <w:rFonts w:cs="Arial"/>
          <w:color w:val="000000"/>
          <w:szCs w:val="22"/>
        </w:rPr>
      </w:pPr>
      <w:r w:rsidRPr="00887301">
        <w:rPr>
          <w:rFonts w:cs="Arial"/>
          <w:color w:val="000000"/>
          <w:szCs w:val="22"/>
        </w:rPr>
        <w:t xml:space="preserve">Ils sont envoyés au Titulaire par mail à l’adresse </w:t>
      </w:r>
      <w:r>
        <w:rPr>
          <w:rFonts w:cs="Arial"/>
          <w:color w:val="000000"/>
          <w:szCs w:val="22"/>
        </w:rPr>
        <w:t xml:space="preserve">suivante : </w:t>
      </w:r>
      <w:r w:rsidRPr="00972977">
        <w:rPr>
          <w:rFonts w:cs="Arial"/>
          <w:color w:val="000000"/>
          <w:szCs w:val="22"/>
          <w:highlight w:val="yellow"/>
        </w:rPr>
        <w:t>____________________</w:t>
      </w:r>
    </w:p>
    <w:p w14:paraId="6D1439C1" w14:textId="2E61A3C6" w:rsidR="00972977" w:rsidRPr="00391C98" w:rsidRDefault="00391C98" w:rsidP="00972977">
      <w:pPr>
        <w:jc w:val="both"/>
        <w:rPr>
          <w:rFonts w:cs="Arial"/>
          <w:b/>
          <w:bCs/>
          <w:color w:val="000000"/>
          <w:szCs w:val="22"/>
        </w:rPr>
      </w:pPr>
      <w:r w:rsidRPr="00391C98">
        <w:rPr>
          <w:rFonts w:cs="Arial"/>
          <w:b/>
          <w:bCs/>
          <w:color w:val="000000"/>
          <w:szCs w:val="22"/>
          <w:highlight w:val="yellow"/>
        </w:rPr>
        <w:t>(</w:t>
      </w:r>
      <w:proofErr w:type="gramStart"/>
      <w:r w:rsidRPr="00391C98">
        <w:rPr>
          <w:rFonts w:cs="Arial"/>
          <w:b/>
          <w:bCs/>
          <w:color w:val="000000"/>
          <w:szCs w:val="22"/>
          <w:highlight w:val="yellow"/>
        </w:rPr>
        <w:t>à</w:t>
      </w:r>
      <w:proofErr w:type="gramEnd"/>
      <w:r w:rsidRPr="00391C98">
        <w:rPr>
          <w:rFonts w:cs="Arial"/>
          <w:b/>
          <w:bCs/>
          <w:color w:val="000000"/>
          <w:szCs w:val="22"/>
          <w:highlight w:val="yellow"/>
        </w:rPr>
        <w:t xml:space="preserve"> compléter par le soumissionnaire)</w:t>
      </w:r>
      <w:r w:rsidRPr="00391C98">
        <w:rPr>
          <w:rFonts w:cs="Arial"/>
          <w:b/>
          <w:bCs/>
          <w:color w:val="000000"/>
          <w:szCs w:val="22"/>
        </w:rPr>
        <w:t xml:space="preserve"> </w:t>
      </w:r>
    </w:p>
    <w:p w14:paraId="72D4A3D1" w14:textId="77777777" w:rsidR="00391C98" w:rsidRPr="00887301" w:rsidRDefault="00391C98" w:rsidP="00972977">
      <w:pPr>
        <w:jc w:val="both"/>
        <w:rPr>
          <w:rFonts w:cs="Arial"/>
          <w:color w:val="000000"/>
          <w:szCs w:val="22"/>
        </w:rPr>
      </w:pPr>
    </w:p>
    <w:p w14:paraId="3BF8A0DE" w14:textId="77777777" w:rsidR="00972977" w:rsidRPr="00887301" w:rsidRDefault="00972977" w:rsidP="00972977">
      <w:pPr>
        <w:jc w:val="both"/>
        <w:rPr>
          <w:rFonts w:cs="Arial"/>
          <w:color w:val="000000"/>
          <w:szCs w:val="22"/>
        </w:rPr>
      </w:pPr>
      <w:r w:rsidRPr="00887301">
        <w:rPr>
          <w:rFonts w:cs="Arial"/>
          <w:color w:val="000000"/>
          <w:szCs w:val="22"/>
        </w:rPr>
        <w:t>Le Titulaire s’engage à honorer l’ensemble des bons de commande émis par le CEA pendant la durée du marché, même si le délai d’exécution des bons de commande va au-delà de la date de fin de marché.</w:t>
      </w:r>
    </w:p>
    <w:p w14:paraId="722187DF" w14:textId="78B12DAD" w:rsidR="00972977" w:rsidRDefault="00972977" w:rsidP="00B8737E">
      <w:pPr>
        <w:autoSpaceDE w:val="0"/>
        <w:autoSpaceDN w:val="0"/>
        <w:adjustRightInd w:val="0"/>
        <w:jc w:val="both"/>
        <w:rPr>
          <w:rFonts w:cs="Arial"/>
          <w:color w:val="000000"/>
          <w:szCs w:val="22"/>
        </w:rPr>
      </w:pPr>
    </w:p>
    <w:p w14:paraId="403242E7" w14:textId="5531A7AB" w:rsidR="00972977" w:rsidRPr="001E5E9B" w:rsidRDefault="00972977" w:rsidP="00B8737E">
      <w:pPr>
        <w:autoSpaceDE w:val="0"/>
        <w:autoSpaceDN w:val="0"/>
        <w:adjustRightInd w:val="0"/>
        <w:jc w:val="both"/>
        <w:rPr>
          <w:rFonts w:cs="Arial"/>
          <w:color w:val="000000"/>
          <w:szCs w:val="22"/>
        </w:rPr>
      </w:pPr>
      <w:r>
        <w:rPr>
          <w:rFonts w:cs="Arial"/>
          <w:color w:val="000000"/>
          <w:szCs w:val="22"/>
        </w:rPr>
        <w:t xml:space="preserve">Les travaux sur bordereau de prix sont plafonnés à </w:t>
      </w:r>
      <w:r w:rsidR="00B954B1">
        <w:rPr>
          <w:rFonts w:cs="Arial"/>
          <w:b/>
          <w:bCs/>
          <w:color w:val="000000"/>
          <w:szCs w:val="22"/>
        </w:rPr>
        <w:t>45</w:t>
      </w:r>
      <w:r w:rsidRPr="00DF37E4">
        <w:rPr>
          <w:rFonts w:cs="Arial"/>
          <w:b/>
          <w:bCs/>
          <w:color w:val="000000"/>
          <w:szCs w:val="22"/>
        </w:rPr>
        <w:t>%</w:t>
      </w:r>
      <w:r>
        <w:rPr>
          <w:rFonts w:cs="Arial"/>
          <w:color w:val="000000"/>
          <w:szCs w:val="22"/>
        </w:rPr>
        <w:t xml:space="preserve"> du montant du marché. </w:t>
      </w:r>
    </w:p>
    <w:p w14:paraId="58F503AA" w14:textId="774C14A6" w:rsidR="00B8737E" w:rsidRDefault="00B8737E" w:rsidP="00360235">
      <w:pPr>
        <w:autoSpaceDE w:val="0"/>
        <w:autoSpaceDN w:val="0"/>
        <w:adjustRightInd w:val="0"/>
        <w:jc w:val="both"/>
        <w:rPr>
          <w:rFonts w:cs="Arial"/>
          <w:color w:val="000000"/>
          <w:szCs w:val="22"/>
        </w:rPr>
      </w:pPr>
      <w:bookmarkStart w:id="26" w:name="_Toc206303910"/>
      <w:bookmarkStart w:id="27" w:name="_Toc206304550"/>
      <w:bookmarkStart w:id="28" w:name="_Toc206304561"/>
    </w:p>
    <w:p w14:paraId="3CC11825" w14:textId="77777777" w:rsidR="005A33C4" w:rsidRDefault="005A33C4" w:rsidP="00360235">
      <w:pPr>
        <w:autoSpaceDE w:val="0"/>
        <w:autoSpaceDN w:val="0"/>
        <w:adjustRightInd w:val="0"/>
        <w:jc w:val="both"/>
        <w:rPr>
          <w:rFonts w:cs="Arial"/>
          <w:color w:val="000000"/>
          <w:szCs w:val="22"/>
        </w:rPr>
      </w:pPr>
    </w:p>
    <w:p w14:paraId="4A963656" w14:textId="26D7B481" w:rsidR="00411BC6" w:rsidRDefault="00411BC6" w:rsidP="000C6618">
      <w:pPr>
        <w:pStyle w:val="Titre1"/>
        <w:numPr>
          <w:ilvl w:val="0"/>
          <w:numId w:val="6"/>
        </w:numPr>
      </w:pPr>
      <w:r>
        <w:t xml:space="preserve"> </w:t>
      </w:r>
      <w:bookmarkStart w:id="29" w:name="_Toc203576170"/>
      <w:r w:rsidRPr="001E5E9B">
        <w:t>CONDITIONS D'EXECUTION</w:t>
      </w:r>
      <w:bookmarkEnd w:id="26"/>
      <w:bookmarkEnd w:id="27"/>
      <w:bookmarkEnd w:id="28"/>
      <w:bookmarkEnd w:id="29"/>
    </w:p>
    <w:p w14:paraId="3C348DFB" w14:textId="77777777" w:rsidR="00090812" w:rsidRPr="00090812" w:rsidRDefault="00090812" w:rsidP="00090812"/>
    <w:p w14:paraId="7FAF5682" w14:textId="77777777" w:rsidR="00411BC6" w:rsidRPr="00BD3FDB" w:rsidRDefault="00411BC6" w:rsidP="000C6618">
      <w:pPr>
        <w:numPr>
          <w:ilvl w:val="1"/>
          <w:numId w:val="6"/>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21905218" w14:textId="77777777" w:rsidR="00090812" w:rsidRDefault="00090812" w:rsidP="00411BC6">
      <w:pPr>
        <w:autoSpaceDE w:val="0"/>
        <w:autoSpaceDN w:val="0"/>
        <w:adjustRightInd w:val="0"/>
        <w:jc w:val="both"/>
        <w:rPr>
          <w:rFonts w:cs="Arial"/>
          <w:color w:val="000000"/>
          <w:szCs w:val="22"/>
        </w:rPr>
      </w:pPr>
    </w:p>
    <w:p w14:paraId="0496AE32" w14:textId="4EF17E8A"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0C6618">
      <w:pPr>
        <w:numPr>
          <w:ilvl w:val="1"/>
          <w:numId w:val="6"/>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749A5A5C" w14:textId="77777777" w:rsidR="00090812" w:rsidRDefault="00090812" w:rsidP="00411BC6">
      <w:pPr>
        <w:autoSpaceDE w:val="0"/>
        <w:autoSpaceDN w:val="0"/>
        <w:adjustRightInd w:val="0"/>
        <w:jc w:val="both"/>
        <w:rPr>
          <w:rFonts w:cs="Arial"/>
          <w:color w:val="000000"/>
          <w:szCs w:val="22"/>
        </w:rPr>
      </w:pPr>
    </w:p>
    <w:p w14:paraId="3D982FBA" w14:textId="38AA3404" w:rsidR="00411BC6" w:rsidRDefault="00411BC6" w:rsidP="00411BC6">
      <w:pPr>
        <w:autoSpaceDE w:val="0"/>
        <w:autoSpaceDN w:val="0"/>
        <w:adjustRightInd w:val="0"/>
        <w:jc w:val="both"/>
        <w:rPr>
          <w:rFonts w:cs="Arial"/>
          <w:color w:val="000000"/>
          <w:szCs w:val="22"/>
        </w:rPr>
      </w:pPr>
      <w:r w:rsidRPr="001E5E9B">
        <w:rPr>
          <w:rFonts w:cs="Arial"/>
          <w:color w:val="000000"/>
          <w:szCs w:val="22"/>
        </w:rPr>
        <w:lastRenderedPageBreak/>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2F704040" w14:textId="77777777" w:rsidR="00090812" w:rsidRPr="00857DF3" w:rsidRDefault="00090812" w:rsidP="00411BC6">
      <w:pPr>
        <w:autoSpaceDE w:val="0"/>
        <w:autoSpaceDN w:val="0"/>
        <w:adjustRightInd w:val="0"/>
        <w:jc w:val="both"/>
        <w:rPr>
          <w:rFonts w:cs="Arial"/>
          <w:b/>
          <w:bCs/>
          <w:i/>
          <w:color w:val="FF6600"/>
          <w:szCs w:val="22"/>
        </w:rPr>
      </w:pPr>
    </w:p>
    <w:p w14:paraId="079D45E0" w14:textId="4401F30E" w:rsidR="00411BC6" w:rsidRDefault="00411BC6" w:rsidP="000C6618">
      <w:pPr>
        <w:numPr>
          <w:ilvl w:val="1"/>
          <w:numId w:val="6"/>
        </w:numPr>
        <w:autoSpaceDE w:val="0"/>
        <w:autoSpaceDN w:val="0"/>
        <w:adjustRightInd w:val="0"/>
        <w:jc w:val="both"/>
        <w:rPr>
          <w:rFonts w:cs="Arial"/>
          <w:b/>
          <w:color w:val="000000"/>
          <w:szCs w:val="22"/>
        </w:rPr>
      </w:pPr>
      <w:r w:rsidRPr="00090812">
        <w:rPr>
          <w:rFonts w:cs="Arial"/>
          <w:b/>
          <w:color w:val="000000"/>
          <w:szCs w:val="22"/>
        </w:rPr>
        <w:t xml:space="preserve"> Travaux en présence d’amiante</w:t>
      </w:r>
    </w:p>
    <w:p w14:paraId="19D63462" w14:textId="77777777" w:rsidR="00972977" w:rsidRPr="00090812" w:rsidRDefault="00972977" w:rsidP="00972977">
      <w:pPr>
        <w:autoSpaceDE w:val="0"/>
        <w:autoSpaceDN w:val="0"/>
        <w:adjustRightInd w:val="0"/>
        <w:jc w:val="both"/>
        <w:rPr>
          <w:rFonts w:cs="Arial"/>
          <w:b/>
          <w:color w:val="000000"/>
          <w:szCs w:val="22"/>
        </w:rPr>
      </w:pPr>
    </w:p>
    <w:p w14:paraId="378E6882" w14:textId="77777777" w:rsidR="00411BC6" w:rsidRPr="00090812" w:rsidRDefault="00411BC6" w:rsidP="00411BC6">
      <w:pPr>
        <w:autoSpaceDE w:val="0"/>
        <w:autoSpaceDN w:val="0"/>
        <w:adjustRightInd w:val="0"/>
        <w:jc w:val="both"/>
        <w:rPr>
          <w:rFonts w:cs="Arial"/>
          <w:color w:val="000000"/>
          <w:szCs w:val="22"/>
        </w:rPr>
      </w:pPr>
      <w:r w:rsidRPr="00090812">
        <w:rPr>
          <w:rFonts w:cs="Arial"/>
          <w:color w:val="000000"/>
          <w:szCs w:val="22"/>
        </w:rPr>
        <w:t xml:space="preserve">Le Titulaire doit respecter les dispositions du Code de </w:t>
      </w:r>
      <w:smartTag w:uri="urn:schemas-microsoft-com:office:smarttags" w:element="PersonName">
        <w:smartTagPr>
          <w:attr w:name="ProductID" w:val="la Sant￩ Publique"/>
        </w:smartTagPr>
        <w:smartTag w:uri="urn:schemas-microsoft-com:office:smarttags" w:element="country-region">
          <w:smartTagPr>
            <w:attr w:name="ProductID" w:val="la Sant￩ Publique"/>
          </w:smartTagPr>
          <w:smartTag w:uri="urn:schemas-microsoft-com:office:smarttags" w:element="country-region">
            <w:smartTagPr>
              <w:attr w:name="ProductID" w:val="la Sant￩"/>
            </w:smartTagPr>
            <w:r w:rsidRPr="00090812">
              <w:rPr>
                <w:rFonts w:cs="Arial"/>
                <w:color w:val="000000"/>
                <w:szCs w:val="22"/>
              </w:rPr>
              <w:t>la Santé</w:t>
            </w:r>
          </w:smartTag>
          <w:r w:rsidRPr="00090812">
            <w:rPr>
              <w:rFonts w:cs="Arial"/>
              <w:color w:val="000000"/>
              <w:szCs w:val="22"/>
            </w:rPr>
            <w:t xml:space="preserve"> Publique</w:t>
          </w:r>
        </w:smartTag>
      </w:smartTag>
      <w:r w:rsidRPr="00090812">
        <w:rPr>
          <w:rFonts w:cs="Arial"/>
          <w:color w:val="000000"/>
          <w:szCs w:val="22"/>
        </w:rPr>
        <w:t xml:space="preserve"> relatives aux travaux réalisés en présence d’amiante. Il veille particulièrement au respect de la législation en matière de protection de l’environnement.</w:t>
      </w:r>
    </w:p>
    <w:p w14:paraId="6D4C1DAA" w14:textId="77777777" w:rsidR="00411BC6" w:rsidRPr="00090812" w:rsidRDefault="00411BC6" w:rsidP="00411BC6">
      <w:pPr>
        <w:autoSpaceDE w:val="0"/>
        <w:autoSpaceDN w:val="0"/>
        <w:adjustRightInd w:val="0"/>
        <w:jc w:val="both"/>
        <w:rPr>
          <w:rFonts w:cs="Arial"/>
          <w:color w:val="000000"/>
          <w:szCs w:val="22"/>
        </w:rPr>
      </w:pPr>
      <w:r w:rsidRPr="00090812">
        <w:rPr>
          <w:rFonts w:cs="Arial"/>
          <w:color w:val="000000"/>
          <w:szCs w:val="22"/>
        </w:rPr>
        <w:t>Le Titulaire s’engage à affecter un personnel compétent à la bonne exécution des Travaux, objet du présent marché. Il doit posséder la qualification requise pour ce genre de travail. Les travaux d’assainissement amiante ne sont réalisés que par du personnel permanent (CDI) du Titulaire, conformément aux textes législatifs.</w:t>
      </w:r>
    </w:p>
    <w:p w14:paraId="1C1AE5D1" w14:textId="77777777" w:rsidR="00411BC6" w:rsidRPr="00090812" w:rsidRDefault="00411BC6" w:rsidP="00411BC6">
      <w:pPr>
        <w:autoSpaceDE w:val="0"/>
        <w:autoSpaceDN w:val="0"/>
        <w:adjustRightInd w:val="0"/>
        <w:jc w:val="both"/>
        <w:rPr>
          <w:rFonts w:cs="Arial"/>
          <w:color w:val="000000"/>
          <w:szCs w:val="22"/>
        </w:rPr>
      </w:pPr>
      <w:r w:rsidRPr="00090812">
        <w:rPr>
          <w:rFonts w:cs="Arial"/>
          <w:color w:val="000000"/>
          <w:szCs w:val="22"/>
        </w:rPr>
        <w:t>Les textes de base évoqués dans les différents articles du présent document n’ont pas de caractère limitatif et ne sont qu’un rappel des principaux documents applicables.</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4EF367A0" w:rsidR="00411BC6" w:rsidRPr="00090812" w:rsidRDefault="00411BC6" w:rsidP="000C6618">
      <w:pPr>
        <w:numPr>
          <w:ilvl w:val="1"/>
          <w:numId w:val="6"/>
        </w:numPr>
        <w:autoSpaceDE w:val="0"/>
        <w:autoSpaceDN w:val="0"/>
        <w:adjustRightInd w:val="0"/>
        <w:jc w:val="both"/>
        <w:rPr>
          <w:rFonts w:cs="Arial"/>
          <w:b/>
          <w:color w:val="000000"/>
          <w:szCs w:val="22"/>
        </w:rPr>
      </w:pPr>
      <w:bookmarkStart w:id="30" w:name="_Toc210540979"/>
      <w:bookmarkStart w:id="31" w:name="_Toc210641492"/>
      <w:bookmarkStart w:id="32" w:name="_Toc215974852"/>
      <w:r>
        <w:rPr>
          <w:b/>
        </w:rPr>
        <w:t xml:space="preserve"> </w:t>
      </w:r>
      <w:r w:rsidRPr="0086077C">
        <w:rPr>
          <w:b/>
        </w:rPr>
        <w:t>Installations provisoires de chantier sur le site du CEA</w:t>
      </w:r>
      <w:bookmarkEnd w:id="30"/>
      <w:bookmarkEnd w:id="31"/>
      <w:bookmarkEnd w:id="32"/>
    </w:p>
    <w:p w14:paraId="6ADB53B8" w14:textId="77777777" w:rsidR="00090812" w:rsidRPr="0086077C" w:rsidRDefault="00090812" w:rsidP="00090812">
      <w:pPr>
        <w:autoSpaceDE w:val="0"/>
        <w:autoSpaceDN w:val="0"/>
        <w:adjustRightInd w:val="0"/>
        <w:jc w:val="both"/>
        <w:rPr>
          <w:rFonts w:cs="Arial"/>
          <w:b/>
          <w:color w:val="000000"/>
          <w:szCs w:val="22"/>
        </w:rPr>
      </w:pPr>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Pr="00D9287F" w:rsidRDefault="00411BC6" w:rsidP="00411BC6">
      <w:pPr>
        <w:autoSpaceDE w:val="0"/>
        <w:autoSpaceDN w:val="0"/>
        <w:adjustRightInd w:val="0"/>
        <w:jc w:val="both"/>
        <w:rPr>
          <w:rFonts w:cs="Arial"/>
          <w:color w:val="000000"/>
          <w:szCs w:val="22"/>
          <w:highlight w:val="cyan"/>
        </w:rPr>
      </w:pPr>
      <w:r>
        <w:rPr>
          <w:rFonts w:cs="Arial"/>
          <w:color w:val="000000"/>
          <w:szCs w:val="22"/>
        </w:rPr>
        <w:t xml:space="preserve">Il est précisé que ces installations provisoires de chantier sont la propriété du Titulaire et doivent être installées et enlevées par ce dernier au terme du présent marché. Les frais </w:t>
      </w:r>
      <w:r w:rsidRPr="00D9287F">
        <w:rPr>
          <w:rFonts w:cs="Arial"/>
          <w:color w:val="000000"/>
          <w:szCs w:val="22"/>
        </w:rPr>
        <w:t>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5C8980C1" w14:textId="77777777" w:rsidR="00090812" w:rsidRPr="00090812" w:rsidRDefault="00411BC6" w:rsidP="000C6618">
      <w:pPr>
        <w:numPr>
          <w:ilvl w:val="1"/>
          <w:numId w:val="6"/>
        </w:numPr>
        <w:autoSpaceDE w:val="0"/>
        <w:autoSpaceDN w:val="0"/>
        <w:adjustRightInd w:val="0"/>
        <w:jc w:val="both"/>
        <w:rPr>
          <w:rFonts w:cs="Arial"/>
          <w:color w:val="000000"/>
          <w:szCs w:val="22"/>
        </w:rPr>
      </w:pPr>
      <w:r w:rsidRPr="00090812">
        <w:rPr>
          <w:rFonts w:cs="Arial"/>
          <w:b/>
          <w:color w:val="000000"/>
          <w:szCs w:val="22"/>
        </w:rPr>
        <w:t xml:space="preserve"> Accès au Centre</w:t>
      </w:r>
      <w:r w:rsidR="00080150" w:rsidRPr="00090812">
        <w:rPr>
          <w:rFonts w:cs="Arial"/>
          <w:b/>
          <w:color w:val="000000"/>
          <w:szCs w:val="22"/>
        </w:rPr>
        <w:t xml:space="preserve"> </w:t>
      </w:r>
    </w:p>
    <w:p w14:paraId="0E997B79" w14:textId="77777777" w:rsidR="00090812" w:rsidRDefault="00090812" w:rsidP="00090812">
      <w:pPr>
        <w:autoSpaceDE w:val="0"/>
        <w:autoSpaceDN w:val="0"/>
        <w:adjustRightInd w:val="0"/>
        <w:jc w:val="both"/>
        <w:rPr>
          <w:rFonts w:cs="Arial"/>
          <w:color w:val="000000"/>
          <w:szCs w:val="22"/>
        </w:rPr>
      </w:pPr>
    </w:p>
    <w:p w14:paraId="287C54B4" w14:textId="4DB75DE2" w:rsidR="004F74AC" w:rsidRPr="00090812" w:rsidRDefault="004F74AC" w:rsidP="00090812">
      <w:pPr>
        <w:autoSpaceDE w:val="0"/>
        <w:autoSpaceDN w:val="0"/>
        <w:adjustRightInd w:val="0"/>
        <w:jc w:val="both"/>
        <w:rPr>
          <w:rFonts w:cs="Arial"/>
          <w:color w:val="000000"/>
          <w:szCs w:val="22"/>
        </w:rPr>
      </w:pPr>
      <w:r w:rsidRPr="00090812">
        <w:rPr>
          <w:rFonts w:cs="Arial"/>
          <w:color w:val="000000"/>
          <w:szCs w:val="22"/>
        </w:rPr>
        <w:t>Les conditions d’accès au Centre</w:t>
      </w:r>
      <w:r w:rsidR="00080150" w:rsidRPr="00090812">
        <w:rPr>
          <w:rFonts w:cs="Arial"/>
          <w:color w:val="000000"/>
          <w:szCs w:val="22"/>
        </w:rPr>
        <w:t xml:space="preserve"> </w:t>
      </w:r>
      <w:r w:rsidRPr="00090812">
        <w:rPr>
          <w:rFonts w:cs="Arial"/>
          <w:color w:val="000000"/>
          <w:szCs w:val="22"/>
        </w:rPr>
        <w:t xml:space="preserve">sont définies dans les </w:t>
      </w:r>
      <w:r w:rsidRPr="00090812">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312298AA" w:rsidR="00411BC6" w:rsidRDefault="00411BC6" w:rsidP="000C6618">
      <w:pPr>
        <w:pStyle w:val="Titre1"/>
        <w:numPr>
          <w:ilvl w:val="0"/>
          <w:numId w:val="6"/>
        </w:numPr>
      </w:pPr>
      <w:bookmarkStart w:id="33" w:name="_Toc206304551"/>
      <w:bookmarkStart w:id="34" w:name="_Toc206304562"/>
      <w:r>
        <w:t xml:space="preserve"> </w:t>
      </w:r>
      <w:bookmarkStart w:id="35" w:name="_Toc203576171"/>
      <w:r w:rsidRPr="001E4ACC">
        <w:t>OBLIGATIONS DU TITULAIRE</w:t>
      </w:r>
      <w:bookmarkEnd w:id="33"/>
      <w:bookmarkEnd w:id="34"/>
      <w:bookmarkEnd w:id="35"/>
    </w:p>
    <w:p w14:paraId="17478515" w14:textId="77777777" w:rsidR="00090812" w:rsidRPr="00090812" w:rsidRDefault="00090812" w:rsidP="00090812"/>
    <w:p w14:paraId="1B9865F9" w14:textId="2DC92982"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194A2085" w14:textId="77777777" w:rsidR="00090812" w:rsidRPr="00D977E4" w:rsidRDefault="00090812" w:rsidP="00090812">
      <w:pPr>
        <w:autoSpaceDE w:val="0"/>
        <w:autoSpaceDN w:val="0"/>
        <w:adjustRightInd w:val="0"/>
        <w:jc w:val="both"/>
        <w:rPr>
          <w:rFonts w:cs="Arial"/>
          <w:b/>
          <w:bCs/>
          <w:color w:val="000000"/>
          <w:szCs w:val="22"/>
        </w:rPr>
      </w:pP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0C6618">
      <w:pPr>
        <w:pStyle w:val="Corpsdetexte"/>
        <w:widowControl w:val="0"/>
        <w:numPr>
          <w:ilvl w:val="1"/>
          <w:numId w:val="14"/>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C6618">
      <w:pPr>
        <w:pStyle w:val="Corpsdetexte"/>
        <w:widowControl w:val="0"/>
        <w:numPr>
          <w:ilvl w:val="1"/>
          <w:numId w:val="14"/>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9C662D8" w:rsidR="00551070" w:rsidRDefault="00551070"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3ACAB2C3" w14:textId="77777777" w:rsidR="001320EA" w:rsidRPr="00F44386" w:rsidRDefault="001320EA" w:rsidP="001320EA">
      <w:pPr>
        <w:autoSpaceDE w:val="0"/>
        <w:autoSpaceDN w:val="0"/>
        <w:adjustRightInd w:val="0"/>
        <w:jc w:val="both"/>
        <w:rPr>
          <w:rFonts w:cs="Arial"/>
          <w:b/>
          <w:bCs/>
          <w:color w:val="000000"/>
          <w:szCs w:val="22"/>
        </w:rPr>
      </w:pP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0C6618">
      <w:pPr>
        <w:pStyle w:val="Corpsdetexte"/>
        <w:widowControl w:val="0"/>
        <w:numPr>
          <w:ilvl w:val="1"/>
          <w:numId w:val="14"/>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0C6618">
      <w:pPr>
        <w:pStyle w:val="Corpsdetexte"/>
        <w:widowControl w:val="0"/>
        <w:numPr>
          <w:ilvl w:val="1"/>
          <w:numId w:val="14"/>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5B178898" w:rsidR="00411BC6" w:rsidRPr="00D977E4" w:rsidRDefault="002F7308"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00411BC6">
        <w:rPr>
          <w:rFonts w:cs="Arial"/>
          <w:b/>
          <w:bCs/>
          <w:color w:val="000000"/>
          <w:szCs w:val="22"/>
        </w:rPr>
        <w:t>Sous-</w:t>
      </w:r>
      <w:r w:rsidR="00411BC6" w:rsidRPr="00D977E4">
        <w:rPr>
          <w:rFonts w:cs="Arial"/>
          <w:b/>
          <w:bCs/>
          <w:color w:val="000000"/>
          <w:szCs w:val="22"/>
        </w:rPr>
        <w:t>traitance</w:t>
      </w:r>
    </w:p>
    <w:p w14:paraId="37718F3D" w14:textId="77777777" w:rsidR="005931AB" w:rsidRDefault="005931AB" w:rsidP="00B8737E">
      <w:pPr>
        <w:autoSpaceDE w:val="0"/>
        <w:autoSpaceDN w:val="0"/>
        <w:adjustRightInd w:val="0"/>
        <w:jc w:val="both"/>
        <w:rPr>
          <w:rFonts w:cs="Arial"/>
          <w:color w:val="000000"/>
          <w:szCs w:val="22"/>
        </w:rPr>
      </w:pPr>
    </w:p>
    <w:p w14:paraId="5E197386" w14:textId="220F13A6"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6B2B39D5" w14:textId="34B36FF2" w:rsidR="00B8737E" w:rsidRPr="005931AB" w:rsidRDefault="00B8737E" w:rsidP="00411BC6">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1E2880E" w14:textId="2A8A68DD" w:rsidR="005931AB" w:rsidRDefault="005931AB" w:rsidP="00411BC6">
      <w:pPr>
        <w:autoSpaceDE w:val="0"/>
        <w:autoSpaceDN w:val="0"/>
        <w:adjustRightInd w:val="0"/>
        <w:jc w:val="both"/>
        <w:rPr>
          <w:rFonts w:cs="Arial"/>
          <w:szCs w:val="22"/>
        </w:rPr>
      </w:pPr>
    </w:p>
    <w:p w14:paraId="1A2D308A" w14:textId="62DA5FF8" w:rsidR="00411BC6" w:rsidRPr="00D977E4" w:rsidRDefault="005931AB"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00411BC6" w:rsidRPr="00D977E4">
        <w:rPr>
          <w:rFonts w:cs="Arial"/>
          <w:b/>
          <w:bCs/>
          <w:color w:val="000000"/>
          <w:szCs w:val="22"/>
        </w:rPr>
        <w:t>Confidentialité</w:t>
      </w:r>
    </w:p>
    <w:p w14:paraId="1FF7E9E7" w14:textId="77777777" w:rsidR="005931AB" w:rsidRDefault="005931AB" w:rsidP="00411BC6">
      <w:pPr>
        <w:autoSpaceDE w:val="0"/>
        <w:autoSpaceDN w:val="0"/>
        <w:adjustRightInd w:val="0"/>
        <w:jc w:val="both"/>
        <w:rPr>
          <w:rFonts w:cs="Arial"/>
          <w:color w:val="000000"/>
          <w:szCs w:val="22"/>
        </w:rPr>
      </w:pPr>
    </w:p>
    <w:p w14:paraId="52ABE756" w14:textId="6EA08AC0"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30E01E44" w:rsidR="002B3982" w:rsidRPr="002B3982" w:rsidRDefault="002F7308"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002B3982" w:rsidRPr="002B3982">
        <w:rPr>
          <w:rFonts w:cs="Arial"/>
          <w:b/>
          <w:bCs/>
          <w:color w:val="000000"/>
          <w:szCs w:val="22"/>
        </w:rPr>
        <w:t>Zone à Faibles Emissions</w:t>
      </w:r>
    </w:p>
    <w:p w14:paraId="7BEE707A" w14:textId="77777777" w:rsidR="005931AB" w:rsidRDefault="005931AB" w:rsidP="002B3982">
      <w:pPr>
        <w:autoSpaceDE w:val="0"/>
        <w:autoSpaceDN w:val="0"/>
        <w:adjustRightInd w:val="0"/>
        <w:jc w:val="both"/>
        <w:rPr>
          <w:rFonts w:cs="Arial"/>
          <w:color w:val="FF0000"/>
          <w:szCs w:val="22"/>
        </w:rPr>
      </w:pPr>
    </w:p>
    <w:p w14:paraId="1F50BC8A" w14:textId="04D50A07"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5931AB" w:rsidRDefault="00411BC6" w:rsidP="000C6618">
      <w:pPr>
        <w:pStyle w:val="Titre1"/>
        <w:numPr>
          <w:ilvl w:val="0"/>
          <w:numId w:val="6"/>
        </w:numPr>
        <w:rPr>
          <w:bCs w:val="0"/>
        </w:rPr>
      </w:pPr>
      <w:r w:rsidRPr="005931AB">
        <w:lastRenderedPageBreak/>
        <w:t xml:space="preserve"> </w:t>
      </w:r>
      <w:bookmarkStart w:id="36" w:name="_Toc203576172"/>
      <w:r w:rsidRPr="005931AB">
        <w:t xml:space="preserve">COORDINATION EN MATIERE DE SECURITE ET DE PROTECTION DE </w:t>
      </w:r>
      <w:smartTag w:uri="urn:schemas-microsoft-com:office:smarttags" w:element="country-region">
        <w:smartTagPr>
          <w:attr w:name="ProductID" w:val="LA SANTE"/>
        </w:smartTagPr>
        <w:r w:rsidRPr="005931AB">
          <w:t>LA SANTE</w:t>
        </w:r>
      </w:smartTag>
      <w:bookmarkEnd w:id="36"/>
    </w:p>
    <w:p w14:paraId="002E08C7" w14:textId="77777777" w:rsidR="005931AB" w:rsidRPr="005931AB" w:rsidRDefault="005931AB" w:rsidP="00411BC6">
      <w:pPr>
        <w:autoSpaceDE w:val="0"/>
        <w:autoSpaceDN w:val="0"/>
        <w:adjustRightInd w:val="0"/>
        <w:jc w:val="both"/>
        <w:rPr>
          <w:rFonts w:cs="Arial"/>
          <w:b/>
          <w:bCs/>
          <w:color w:val="FF6600"/>
          <w:szCs w:val="22"/>
        </w:rPr>
      </w:pPr>
    </w:p>
    <w:p w14:paraId="2C411D1D" w14:textId="055DF288" w:rsidR="00411BC6" w:rsidRPr="005931AB" w:rsidRDefault="00411BC6" w:rsidP="00411BC6">
      <w:pPr>
        <w:autoSpaceDE w:val="0"/>
        <w:autoSpaceDN w:val="0"/>
        <w:adjustRightInd w:val="0"/>
        <w:jc w:val="both"/>
        <w:rPr>
          <w:rFonts w:cs="Arial"/>
          <w:color w:val="000000"/>
          <w:szCs w:val="22"/>
        </w:rPr>
      </w:pPr>
      <w:r w:rsidRPr="005931AB">
        <w:rPr>
          <w:rFonts w:cs="Arial"/>
          <w:color w:val="000000"/>
          <w:szCs w:val="22"/>
        </w:rPr>
        <w:t xml:space="preserve">La mission particulière de coordination en matière de sécurité et de protection de la santé sur le chantier est assurée conformément </w:t>
      </w:r>
      <w:r w:rsidR="00080150" w:rsidRPr="005931AB">
        <w:rPr>
          <w:rFonts w:cs="Arial"/>
          <w:color w:val="000000"/>
          <w:szCs w:val="22"/>
        </w:rPr>
        <w:t>aux dispo</w:t>
      </w:r>
      <w:r w:rsidR="00041560" w:rsidRPr="005931AB">
        <w:rPr>
          <w:rFonts w:cs="Arial"/>
          <w:color w:val="000000"/>
          <w:szCs w:val="22"/>
        </w:rPr>
        <w:t>s</w:t>
      </w:r>
      <w:r w:rsidR="00080150" w:rsidRPr="005931AB">
        <w:rPr>
          <w:rFonts w:cs="Arial"/>
          <w:color w:val="000000"/>
          <w:szCs w:val="22"/>
        </w:rPr>
        <w:t>ition</w:t>
      </w:r>
      <w:r w:rsidR="00041560" w:rsidRPr="005931AB">
        <w:rPr>
          <w:rFonts w:cs="Arial"/>
          <w:color w:val="000000"/>
          <w:szCs w:val="22"/>
        </w:rPr>
        <w:t>s du Code du Travail (L</w:t>
      </w:r>
      <w:r w:rsidRPr="005931AB">
        <w:rPr>
          <w:rFonts w:cs="Arial"/>
          <w:color w:val="000000"/>
          <w:szCs w:val="22"/>
        </w:rPr>
        <w:t>oi n° 93.1418 du 31 décembre 1993 et ses textes d'applicatio</w:t>
      </w:r>
      <w:r w:rsidR="00041560" w:rsidRPr="005931AB">
        <w:rPr>
          <w:rFonts w:cs="Arial"/>
          <w:color w:val="000000"/>
          <w:szCs w:val="22"/>
        </w:rPr>
        <w:t>n)</w:t>
      </w:r>
      <w:r w:rsidRPr="005931AB">
        <w:rPr>
          <w:rFonts w:cs="Arial"/>
          <w:color w:val="000000"/>
          <w:szCs w:val="22"/>
        </w:rPr>
        <w:t>. Elle est assurée par un organisme indépendant du Titulaire.</w:t>
      </w:r>
    </w:p>
    <w:p w14:paraId="5906A0EC" w14:textId="77777777" w:rsidR="00041560" w:rsidRPr="005931AB" w:rsidRDefault="00041560" w:rsidP="00411BC6">
      <w:pPr>
        <w:autoSpaceDE w:val="0"/>
        <w:autoSpaceDN w:val="0"/>
        <w:adjustRightInd w:val="0"/>
        <w:jc w:val="both"/>
        <w:rPr>
          <w:rFonts w:cs="Arial"/>
          <w:szCs w:val="22"/>
        </w:rPr>
      </w:pPr>
    </w:p>
    <w:p w14:paraId="6E587132" w14:textId="600B1FE3" w:rsidR="00080150" w:rsidRPr="00DE3A4C" w:rsidRDefault="00080150" w:rsidP="00411BC6">
      <w:pPr>
        <w:autoSpaceDE w:val="0"/>
        <w:autoSpaceDN w:val="0"/>
        <w:adjustRightInd w:val="0"/>
        <w:jc w:val="both"/>
        <w:rPr>
          <w:rFonts w:cs="Arial"/>
          <w:color w:val="000000"/>
          <w:szCs w:val="22"/>
        </w:rPr>
      </w:pPr>
      <w:r w:rsidRPr="005931AB">
        <w:rPr>
          <w:rFonts w:cs="Arial"/>
          <w:szCs w:val="22"/>
        </w:rPr>
        <w:t>L’opération objet du présent marché relève de la catégorie </w:t>
      </w:r>
      <w:r w:rsidR="005931AB" w:rsidRPr="005931AB">
        <w:rPr>
          <w:rFonts w:cs="Arial"/>
          <w:szCs w:val="22"/>
        </w:rPr>
        <w:t>1</w:t>
      </w:r>
      <w:r w:rsidRPr="005931AB">
        <w:rPr>
          <w:rFonts w:cs="Arial"/>
          <w:szCs w:val="22"/>
        </w:rPr>
        <w:t xml:space="preserve"> au sens du Code du </w:t>
      </w:r>
      <w:r w:rsidR="00041560" w:rsidRPr="005931AB">
        <w:rPr>
          <w:rFonts w:cs="Arial"/>
          <w:szCs w:val="22"/>
        </w:rPr>
        <w:t>T</w:t>
      </w:r>
      <w:r w:rsidRPr="005931AB">
        <w:rPr>
          <w:rFonts w:cs="Arial"/>
          <w:szCs w:val="22"/>
        </w:rPr>
        <w:t>ravail</w:t>
      </w:r>
      <w:r w:rsidR="00041560" w:rsidRPr="005931AB">
        <w:rPr>
          <w:rFonts w:cs="Arial"/>
          <w:szCs w:val="22"/>
        </w:rPr>
        <w:t>.</w:t>
      </w:r>
    </w:p>
    <w:p w14:paraId="51FB87D8" w14:textId="77777777" w:rsidR="00041560"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497B9723" w14:textId="77777777" w:rsidR="005931AB" w:rsidRDefault="005931AB" w:rsidP="005931AB">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des observations </w:t>
      </w:r>
      <w:r w:rsidRPr="005F08EB">
        <w:rPr>
          <w:rFonts w:cs="Arial"/>
          <w:color w:val="000000"/>
          <w:szCs w:val="22"/>
        </w:rPr>
        <w:t xml:space="preserve">du coordonnateur pour exécution afin d’obtenir un accord sans </w:t>
      </w:r>
      <w:r>
        <w:rPr>
          <w:rFonts w:cs="Arial"/>
          <w:color w:val="000000"/>
          <w:szCs w:val="22"/>
        </w:rPr>
        <w:t xml:space="preserve">réserve </w:t>
      </w:r>
      <w:r w:rsidRPr="005F08EB">
        <w:rPr>
          <w:rFonts w:cs="Arial"/>
          <w:color w:val="000000"/>
          <w:szCs w:val="22"/>
        </w:rPr>
        <w:t>lors de la réalisation de l’ouvrage.</w:t>
      </w:r>
    </w:p>
    <w:p w14:paraId="2561EED6" w14:textId="77777777" w:rsidR="005931AB" w:rsidRDefault="005931AB" w:rsidP="005931AB">
      <w:pPr>
        <w:autoSpaceDE w:val="0"/>
        <w:autoSpaceDN w:val="0"/>
        <w:adjustRightInd w:val="0"/>
        <w:jc w:val="both"/>
        <w:rPr>
          <w:rFonts w:cs="Arial"/>
          <w:color w:val="000000"/>
          <w:szCs w:val="22"/>
        </w:rPr>
      </w:pPr>
    </w:p>
    <w:p w14:paraId="7745160C" w14:textId="75754761" w:rsidR="00923CC4" w:rsidRPr="005931AB" w:rsidRDefault="005931AB" w:rsidP="005931AB">
      <w:pPr>
        <w:autoSpaceDE w:val="0"/>
        <w:autoSpaceDN w:val="0"/>
        <w:adjustRightInd w:val="0"/>
        <w:jc w:val="both"/>
        <w:rPr>
          <w:rFonts w:cs="Arial"/>
          <w:b/>
          <w:bCs/>
          <w:color w:val="FF6600"/>
          <w:szCs w:val="22"/>
        </w:rPr>
      </w:pPr>
      <w:r w:rsidRPr="001B3438">
        <w:rPr>
          <w:rFonts w:cs="Arial"/>
          <w:color w:val="000000"/>
          <w:szCs w:val="22"/>
        </w:rPr>
        <w:t>Le Titulaire est avisé que le volume prévisionnel du chantier nécessite la création d'un Collège Interentreprises de Sécurité, de Santé et des Conditions de Travail (CISSCT), avant l'ouverture du chantier. En conséquence, le Titulaire est dans l'obligation de participer audit Collège, dont le règlement est un des éléments du plan Général de Coordination de la Sécurité</w:t>
      </w:r>
      <w:r w:rsidRPr="001B3438">
        <w:rPr>
          <w:rFonts w:cs="Arial"/>
          <w:b/>
          <w:bCs/>
          <w:color w:val="000000"/>
          <w:szCs w:val="22"/>
        </w:rPr>
        <w:t>.</w:t>
      </w:r>
      <w:r w:rsidRPr="001B3438">
        <w:rPr>
          <w:rFonts w:cs="Arial"/>
          <w:b/>
          <w:bCs/>
          <w:color w:val="FF6600"/>
          <w:szCs w:val="22"/>
        </w:rPr>
        <w:t xml:space="preserve"> </w:t>
      </w:r>
    </w:p>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4EF1E775" w:rsidR="00411BC6" w:rsidRDefault="00411BC6" w:rsidP="000C6618">
      <w:pPr>
        <w:pStyle w:val="Titre1"/>
        <w:numPr>
          <w:ilvl w:val="0"/>
          <w:numId w:val="6"/>
        </w:numPr>
        <w:jc w:val="both"/>
        <w:rPr>
          <w:rFonts w:cs="Arial"/>
          <w:bCs w:val="0"/>
          <w:color w:val="000000"/>
          <w:szCs w:val="22"/>
        </w:rPr>
      </w:pPr>
      <w:r>
        <w:rPr>
          <w:rFonts w:cs="Arial"/>
          <w:bCs w:val="0"/>
          <w:color w:val="000000"/>
          <w:szCs w:val="22"/>
        </w:rPr>
        <w:t xml:space="preserve"> </w:t>
      </w:r>
      <w:bookmarkStart w:id="37" w:name="_Toc203576173"/>
      <w:r w:rsidRPr="001E4ACC">
        <w:rPr>
          <w:rFonts w:cs="Arial"/>
          <w:bCs w:val="0"/>
          <w:color w:val="000000"/>
          <w:szCs w:val="22"/>
        </w:rPr>
        <w:t>CONTROLES TECHNIQUES</w:t>
      </w:r>
      <w:bookmarkEnd w:id="37"/>
      <w:r>
        <w:rPr>
          <w:rFonts w:cs="Arial"/>
          <w:bCs w:val="0"/>
          <w:color w:val="000000"/>
          <w:szCs w:val="22"/>
        </w:rPr>
        <w:t xml:space="preserve"> </w:t>
      </w:r>
    </w:p>
    <w:p w14:paraId="31494BC5" w14:textId="77777777" w:rsidR="005931AB" w:rsidRPr="005931AB" w:rsidRDefault="005931AB" w:rsidP="005931AB"/>
    <w:p w14:paraId="3546EA23" w14:textId="77777777" w:rsidR="00411BC6" w:rsidRDefault="00411BC6" w:rsidP="000C6618">
      <w:pPr>
        <w:numPr>
          <w:ilvl w:val="1"/>
          <w:numId w:val="6"/>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0C6618">
      <w:pPr>
        <w:numPr>
          <w:ilvl w:val="0"/>
          <w:numId w:val="12"/>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0C6618">
      <w:pPr>
        <w:numPr>
          <w:ilvl w:val="0"/>
          <w:numId w:val="12"/>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3FC1973D" w14:textId="77777777" w:rsidR="00411BC6" w:rsidRDefault="00411BC6" w:rsidP="00411BC6">
      <w:pPr>
        <w:jc w:val="both"/>
      </w:pPr>
    </w:p>
    <w:p w14:paraId="00D3D269" w14:textId="77777777" w:rsidR="00411BC6" w:rsidRPr="000F72FC" w:rsidRDefault="00411BC6" w:rsidP="00411BC6">
      <w:pPr>
        <w:jc w:val="both"/>
      </w:pPr>
    </w:p>
    <w:p w14:paraId="593BB20D" w14:textId="0E004B48" w:rsidR="00411BC6" w:rsidRDefault="00411BC6" w:rsidP="000C6618">
      <w:pPr>
        <w:pStyle w:val="Titre1"/>
        <w:numPr>
          <w:ilvl w:val="0"/>
          <w:numId w:val="6"/>
        </w:numPr>
      </w:pPr>
      <w:r>
        <w:t xml:space="preserve"> </w:t>
      </w:r>
      <w:bookmarkStart w:id="38" w:name="_Toc203576174"/>
      <w:r w:rsidRPr="00B02EE4">
        <w:t>REMISE DE DOCUMENTS</w:t>
      </w:r>
      <w:bookmarkEnd w:id="38"/>
    </w:p>
    <w:p w14:paraId="3C54AF4C" w14:textId="77777777" w:rsidR="005931AB" w:rsidRPr="005931AB" w:rsidRDefault="005931AB" w:rsidP="005931AB"/>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0D38C8D2"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567CDBEE" w14:textId="77777777" w:rsidR="001320EA" w:rsidRDefault="001320EA" w:rsidP="001320EA">
      <w:pPr>
        <w:autoSpaceDE w:val="0"/>
        <w:autoSpaceDN w:val="0"/>
        <w:adjustRightInd w:val="0"/>
        <w:jc w:val="both"/>
        <w:rPr>
          <w:rFonts w:cs="Arial"/>
          <w:b/>
          <w:bCs/>
          <w:color w:val="000000"/>
          <w:szCs w:val="22"/>
        </w:rPr>
      </w:pPr>
    </w:p>
    <w:p w14:paraId="37C62383" w14:textId="77777777" w:rsidR="00F71ABE" w:rsidRPr="00A872D0"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F71ABE">
        <w:rPr>
          <w:rFonts w:cs="Arial"/>
          <w:color w:val="000000"/>
          <w:szCs w:val="22"/>
        </w:rPr>
        <w:t>un</w:t>
      </w:r>
      <w:proofErr w:type="gramEnd"/>
      <w:r w:rsidRPr="00F71ABE">
        <w:rPr>
          <w:rFonts w:cs="Arial"/>
          <w:color w:val="000000"/>
          <w:szCs w:val="22"/>
        </w:rPr>
        <w:t xml:space="preserve"> </w:t>
      </w:r>
      <w:r w:rsidRPr="00A872D0">
        <w:rPr>
          <w:rFonts w:cs="Arial"/>
          <w:color w:val="000000"/>
          <w:szCs w:val="22"/>
        </w:rPr>
        <w:t>planning prévisionnel détaillé des travaux,</w:t>
      </w:r>
    </w:p>
    <w:p w14:paraId="474D1AAD" w14:textId="2FCDF34B" w:rsidR="00411BC6" w:rsidRPr="009A36F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proofErr w:type="gramStart"/>
      <w:r w:rsidRPr="00A872D0">
        <w:rPr>
          <w:rFonts w:cs="Arial"/>
          <w:color w:val="000000"/>
          <w:szCs w:val="22"/>
        </w:rPr>
        <w:t>le</w:t>
      </w:r>
      <w:proofErr w:type="gramEnd"/>
      <w:r w:rsidRPr="00A872D0">
        <w:rPr>
          <w:rFonts w:cs="Arial"/>
          <w:color w:val="000000"/>
          <w:szCs w:val="22"/>
        </w:rPr>
        <w:t xml:space="preserve"> projet des installations de chantier et des ouvrages provisoires</w:t>
      </w:r>
      <w:r w:rsidR="005A100E">
        <w:rPr>
          <w:rFonts w:cs="Arial"/>
          <w:color w:val="000000"/>
          <w:szCs w:val="22"/>
        </w:rPr>
        <w:t> ;</w:t>
      </w:r>
    </w:p>
    <w:p w14:paraId="467C7BCD" w14:textId="2E930836" w:rsidR="009A36F6" w:rsidRDefault="005A100E" w:rsidP="00F71ABE">
      <w:pPr>
        <w:numPr>
          <w:ilvl w:val="0"/>
          <w:numId w:val="2"/>
        </w:numPr>
        <w:tabs>
          <w:tab w:val="clear" w:pos="720"/>
          <w:tab w:val="num" w:pos="-1080"/>
        </w:tabs>
        <w:autoSpaceDE w:val="0"/>
        <w:autoSpaceDN w:val="0"/>
        <w:adjustRightInd w:val="0"/>
        <w:ind w:left="360"/>
        <w:jc w:val="both"/>
        <w:rPr>
          <w:rFonts w:cs="Arial"/>
          <w:bCs/>
          <w:color w:val="000000"/>
          <w:szCs w:val="22"/>
        </w:rPr>
      </w:pPr>
      <w:r w:rsidRPr="005A100E">
        <w:rPr>
          <w:rFonts w:cs="Arial"/>
          <w:bCs/>
          <w:color w:val="000000"/>
          <w:szCs w:val="22"/>
        </w:rPr>
        <w:t xml:space="preserve">Le </w:t>
      </w:r>
      <w:r w:rsidRPr="00A872D0">
        <w:rPr>
          <w:rFonts w:cs="Arial"/>
          <w:color w:val="000000"/>
          <w:szCs w:val="22"/>
        </w:rPr>
        <w:t>Plan Particulier de Sécurité et de Protection de la santé (PPSPS)</w:t>
      </w:r>
      <w:r>
        <w:rPr>
          <w:rFonts w:cs="Arial"/>
          <w:color w:val="000000"/>
          <w:szCs w:val="22"/>
        </w:rPr>
        <w:t xml:space="preserve"> </w:t>
      </w:r>
      <w:r>
        <w:rPr>
          <w:rFonts w:cs="Arial"/>
          <w:bCs/>
          <w:color w:val="000000"/>
          <w:szCs w:val="22"/>
        </w:rPr>
        <w:t>après prise en compte du PGC du CSPS, le cas échéant ;</w:t>
      </w:r>
    </w:p>
    <w:p w14:paraId="64E88B1B" w14:textId="2BFF88CF" w:rsidR="005A100E" w:rsidRDefault="005A100E" w:rsidP="00F71ABE">
      <w:pPr>
        <w:numPr>
          <w:ilvl w:val="0"/>
          <w:numId w:val="2"/>
        </w:numPr>
        <w:tabs>
          <w:tab w:val="clear" w:pos="720"/>
          <w:tab w:val="num" w:pos="-1080"/>
        </w:tabs>
        <w:autoSpaceDE w:val="0"/>
        <w:autoSpaceDN w:val="0"/>
        <w:adjustRightInd w:val="0"/>
        <w:ind w:left="360"/>
        <w:jc w:val="both"/>
        <w:rPr>
          <w:rFonts w:cs="Arial"/>
          <w:bCs/>
          <w:color w:val="000000"/>
          <w:szCs w:val="22"/>
        </w:rPr>
      </w:pPr>
      <w:r>
        <w:rPr>
          <w:rFonts w:cs="Arial"/>
          <w:bCs/>
          <w:color w:val="000000"/>
          <w:szCs w:val="22"/>
        </w:rPr>
        <w:lastRenderedPageBreak/>
        <w:t>Le bilan électrique cumulé par phase (normal et secours) ;</w:t>
      </w:r>
    </w:p>
    <w:p w14:paraId="05304325" w14:textId="20179DF6" w:rsidR="005A100E" w:rsidRPr="005A100E" w:rsidRDefault="005A100E" w:rsidP="00F71ABE">
      <w:pPr>
        <w:numPr>
          <w:ilvl w:val="0"/>
          <w:numId w:val="2"/>
        </w:numPr>
        <w:tabs>
          <w:tab w:val="clear" w:pos="720"/>
          <w:tab w:val="num" w:pos="-1080"/>
        </w:tabs>
        <w:autoSpaceDE w:val="0"/>
        <w:autoSpaceDN w:val="0"/>
        <w:adjustRightInd w:val="0"/>
        <w:ind w:left="360"/>
        <w:jc w:val="both"/>
        <w:rPr>
          <w:rFonts w:cs="Arial"/>
          <w:bCs/>
          <w:color w:val="000000"/>
          <w:szCs w:val="22"/>
        </w:rPr>
      </w:pPr>
      <w:r>
        <w:rPr>
          <w:rFonts w:cs="Arial"/>
          <w:bCs/>
          <w:color w:val="000000"/>
          <w:szCs w:val="22"/>
        </w:rPr>
        <w:t>Toutes notes méthodologiques qui seraient exigées par la MOE ou la MOE</w:t>
      </w:r>
    </w:p>
    <w:p w14:paraId="740540A0" w14:textId="16EF3F25" w:rsidR="00411BC6" w:rsidRPr="00A872D0" w:rsidRDefault="005A100E" w:rsidP="00F71ABE">
      <w:pPr>
        <w:numPr>
          <w:ilvl w:val="0"/>
          <w:numId w:val="2"/>
        </w:numPr>
        <w:tabs>
          <w:tab w:val="clear" w:pos="720"/>
          <w:tab w:val="num" w:pos="-720"/>
        </w:tabs>
        <w:autoSpaceDE w:val="0"/>
        <w:autoSpaceDN w:val="0"/>
        <w:adjustRightInd w:val="0"/>
        <w:ind w:left="360"/>
        <w:jc w:val="both"/>
        <w:rPr>
          <w:rFonts w:cs="Arial"/>
          <w:color w:val="000000"/>
          <w:szCs w:val="22"/>
        </w:rPr>
      </w:pPr>
      <w:r>
        <w:rPr>
          <w:rFonts w:cs="Arial"/>
          <w:color w:val="000000"/>
          <w:szCs w:val="22"/>
        </w:rPr>
        <w:t xml:space="preserve">1 semaines </w:t>
      </w:r>
      <w:r w:rsidR="00411BC6" w:rsidRPr="00A872D0">
        <w:rPr>
          <w:rFonts w:cs="Arial"/>
          <w:color w:val="000000"/>
          <w:szCs w:val="22"/>
        </w:rPr>
        <w:t>après la date de p</w:t>
      </w:r>
      <w:r w:rsidR="00F71ABE" w:rsidRPr="00A872D0">
        <w:rPr>
          <w:rFonts w:cs="Arial"/>
          <w:color w:val="000000"/>
          <w:szCs w:val="22"/>
        </w:rPr>
        <w:t xml:space="preserve">rise d’effet du présent marché, </w:t>
      </w:r>
      <w:r>
        <w:rPr>
          <w:rFonts w:cs="Arial"/>
          <w:color w:val="000000"/>
          <w:szCs w:val="22"/>
        </w:rPr>
        <w:t>un Plan de Retrait Amiante</w:t>
      </w:r>
      <w:r w:rsidR="00411BC6" w:rsidRPr="00A872D0">
        <w:rPr>
          <w:rFonts w:cs="Arial"/>
          <w:color w:val="000000"/>
          <w:szCs w:val="22"/>
        </w:rPr>
        <w:t xml:space="preserve">. </w:t>
      </w:r>
    </w:p>
    <w:p w14:paraId="053A0C89" w14:textId="1C4F8FF3" w:rsidR="00411BC6" w:rsidRDefault="00411BC6" w:rsidP="00411BC6">
      <w:pPr>
        <w:autoSpaceDE w:val="0"/>
        <w:autoSpaceDN w:val="0"/>
        <w:adjustRightInd w:val="0"/>
        <w:jc w:val="both"/>
        <w:rPr>
          <w:rFonts w:cs="Arial"/>
          <w:color w:val="000000"/>
          <w:szCs w:val="22"/>
        </w:rPr>
      </w:pPr>
    </w:p>
    <w:p w14:paraId="6FA41EE9" w14:textId="77777777" w:rsidR="00A872D0" w:rsidRPr="00B02EE4" w:rsidRDefault="00A872D0" w:rsidP="00A872D0">
      <w:pPr>
        <w:autoSpaceDE w:val="0"/>
        <w:autoSpaceDN w:val="0"/>
        <w:adjustRightInd w:val="0"/>
        <w:jc w:val="both"/>
        <w:rPr>
          <w:rFonts w:cs="Arial"/>
          <w:color w:val="000000"/>
          <w:szCs w:val="22"/>
        </w:rPr>
      </w:pPr>
      <w:r w:rsidRPr="00B02EE4">
        <w:rPr>
          <w:rFonts w:cs="Arial"/>
          <w:color w:val="000000"/>
          <w:szCs w:val="22"/>
        </w:rPr>
        <w:t xml:space="preserve">Ces </w:t>
      </w:r>
      <w:r w:rsidRPr="005F08EB">
        <w:rPr>
          <w:rFonts w:cs="Arial"/>
          <w:color w:val="000000"/>
          <w:szCs w:val="22"/>
        </w:rPr>
        <w:t xml:space="preserve">documents sont remis en exemplaire électronique au Maître d’œuvre </w:t>
      </w:r>
      <w:r w:rsidRPr="00B02EE4">
        <w:rPr>
          <w:rFonts w:cs="Arial"/>
          <w:color w:val="000000"/>
          <w:szCs w:val="22"/>
        </w:rPr>
        <w:t>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3352195F" w14:textId="77777777" w:rsidR="00A872D0" w:rsidRPr="00B02EE4" w:rsidRDefault="00A872D0" w:rsidP="00411BC6">
      <w:pPr>
        <w:autoSpaceDE w:val="0"/>
        <w:autoSpaceDN w:val="0"/>
        <w:adjustRightInd w:val="0"/>
        <w:jc w:val="both"/>
        <w:rPr>
          <w:rFonts w:cs="Arial"/>
          <w:color w:val="000000"/>
          <w:szCs w:val="22"/>
        </w:rPr>
      </w:pPr>
    </w:p>
    <w:p w14:paraId="1EFF9380" w14:textId="79CD26FD"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E5DAE12" w14:textId="77777777" w:rsidR="00A872D0" w:rsidRPr="00D977E4" w:rsidRDefault="00A872D0" w:rsidP="00A872D0">
      <w:pPr>
        <w:autoSpaceDE w:val="0"/>
        <w:autoSpaceDN w:val="0"/>
        <w:adjustRightInd w:val="0"/>
        <w:jc w:val="both"/>
        <w:rPr>
          <w:rFonts w:cs="Arial"/>
          <w:b/>
          <w:bCs/>
          <w:color w:val="000000"/>
          <w:szCs w:val="22"/>
        </w:rPr>
      </w:pPr>
    </w:p>
    <w:p w14:paraId="4DCA6406" w14:textId="77777777" w:rsidR="00411BC6" w:rsidRPr="000C6618" w:rsidRDefault="00411BC6" w:rsidP="000C6618">
      <w:pPr>
        <w:numPr>
          <w:ilvl w:val="0"/>
          <w:numId w:val="10"/>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w:t>
      </w:r>
      <w:r w:rsidRPr="000C6618">
        <w:rPr>
          <w:rFonts w:cs="Arial"/>
          <w:color w:val="000000"/>
          <w:szCs w:val="22"/>
        </w:rPr>
        <w:t>traçabilité jusqu’au dossier Tel Que Construit (TQC).</w:t>
      </w:r>
    </w:p>
    <w:p w14:paraId="686C21CE" w14:textId="4E65A965" w:rsidR="00411BC6" w:rsidRPr="000C6618" w:rsidRDefault="00411BC6" w:rsidP="000C6618">
      <w:pPr>
        <w:numPr>
          <w:ilvl w:val="0"/>
          <w:numId w:val="10"/>
        </w:numPr>
        <w:autoSpaceDE w:val="0"/>
        <w:autoSpaceDN w:val="0"/>
        <w:adjustRightInd w:val="0"/>
        <w:jc w:val="both"/>
        <w:rPr>
          <w:rFonts w:cs="Arial"/>
          <w:color w:val="000000"/>
          <w:szCs w:val="22"/>
        </w:rPr>
      </w:pPr>
      <w:proofErr w:type="gramStart"/>
      <w:r w:rsidRPr="000C6618">
        <w:rPr>
          <w:rFonts w:cs="Arial"/>
          <w:color w:val="000000"/>
          <w:szCs w:val="22"/>
        </w:rPr>
        <w:t>le</w:t>
      </w:r>
      <w:proofErr w:type="gramEnd"/>
      <w:r w:rsidRPr="000C6618">
        <w:rPr>
          <w:rFonts w:cs="Arial"/>
          <w:color w:val="000000"/>
          <w:szCs w:val="22"/>
        </w:rPr>
        <w:t xml:space="preserve"> Titulaire doit soumettre au Maître d’œuvr</w:t>
      </w:r>
      <w:r w:rsidR="00A872D0" w:rsidRPr="000C6618">
        <w:rPr>
          <w:rFonts w:cs="Arial"/>
          <w:color w:val="000000"/>
          <w:szCs w:val="22"/>
        </w:rPr>
        <w:t>e</w:t>
      </w:r>
      <w:r w:rsidRPr="000C6618">
        <w:rPr>
          <w:rFonts w:cs="Arial"/>
          <w:color w:val="000000"/>
          <w:szCs w:val="22"/>
        </w:rPr>
        <w:t xml:space="preserve"> un programme prévisionnel des opérations de réception, au moins un mois avant la date prévue pour leur réalisation.</w:t>
      </w:r>
    </w:p>
    <w:p w14:paraId="4E810D9F" w14:textId="64599BC5" w:rsidR="000C6618" w:rsidRDefault="000C6618" w:rsidP="000C6618">
      <w:pPr>
        <w:pStyle w:val="Commentaire"/>
        <w:numPr>
          <w:ilvl w:val="0"/>
          <w:numId w:val="10"/>
        </w:numPr>
        <w:rPr>
          <w:sz w:val="22"/>
          <w:szCs w:val="22"/>
        </w:rPr>
      </w:pPr>
      <w:proofErr w:type="gramStart"/>
      <w:r>
        <w:rPr>
          <w:sz w:val="22"/>
          <w:szCs w:val="22"/>
        </w:rPr>
        <w:t>le</w:t>
      </w:r>
      <w:proofErr w:type="gramEnd"/>
      <w:r>
        <w:rPr>
          <w:sz w:val="22"/>
          <w:szCs w:val="22"/>
        </w:rPr>
        <w:t xml:space="preserve"> Titulaire doit transmettre le s</w:t>
      </w:r>
      <w:r w:rsidRPr="000C6618">
        <w:rPr>
          <w:sz w:val="22"/>
          <w:szCs w:val="22"/>
        </w:rPr>
        <w:t>uivi métrologique et contrôles divers</w:t>
      </w:r>
      <w:r>
        <w:rPr>
          <w:sz w:val="22"/>
          <w:szCs w:val="22"/>
        </w:rPr>
        <w:t xml:space="preserve">. </w:t>
      </w:r>
    </w:p>
    <w:p w14:paraId="47F46494" w14:textId="1850790C" w:rsidR="000C6618" w:rsidRPr="000C6618" w:rsidRDefault="000C6618" w:rsidP="000C6618">
      <w:pPr>
        <w:pStyle w:val="Commentaire"/>
        <w:numPr>
          <w:ilvl w:val="0"/>
          <w:numId w:val="10"/>
        </w:numPr>
        <w:rPr>
          <w:sz w:val="22"/>
          <w:szCs w:val="22"/>
        </w:rPr>
      </w:pPr>
      <w:r w:rsidRPr="000C6618">
        <w:rPr>
          <w:sz w:val="22"/>
          <w:szCs w:val="22"/>
        </w:rPr>
        <w:t>Un tableau récapitulatif des mesures META (environnementales, opérateurs, libérations, etc.) réalisés avec indication des résultats</w:t>
      </w:r>
      <w:r>
        <w:rPr>
          <w:sz w:val="22"/>
          <w:szCs w:val="22"/>
        </w:rPr>
        <w:t xml:space="preserve">, devant </w:t>
      </w:r>
      <w:r w:rsidRPr="000C6618">
        <w:rPr>
          <w:sz w:val="22"/>
          <w:szCs w:val="22"/>
        </w:rPr>
        <w:t>être transmis hebdomadairement au MOA / MOE, accompagné des PV du laboratoire eux-mêmes</w:t>
      </w:r>
      <w:r>
        <w:rPr>
          <w:sz w:val="22"/>
          <w:szCs w:val="22"/>
        </w:rPr>
        <w:t>.</w:t>
      </w:r>
    </w:p>
    <w:p w14:paraId="05C3571D" w14:textId="3CA7B26D" w:rsidR="000C6618" w:rsidRPr="000C6618" w:rsidRDefault="000C6618" w:rsidP="000C6618">
      <w:pPr>
        <w:pStyle w:val="Commentaire"/>
        <w:numPr>
          <w:ilvl w:val="0"/>
          <w:numId w:val="10"/>
        </w:numPr>
        <w:rPr>
          <w:sz w:val="22"/>
          <w:szCs w:val="22"/>
        </w:rPr>
      </w:pPr>
      <w:r>
        <w:rPr>
          <w:sz w:val="22"/>
          <w:szCs w:val="22"/>
        </w:rPr>
        <w:t>Le s</w:t>
      </w:r>
      <w:r w:rsidRPr="000C6618">
        <w:rPr>
          <w:sz w:val="22"/>
          <w:szCs w:val="22"/>
        </w:rPr>
        <w:t>uivi des autocontrôles ;</w:t>
      </w:r>
    </w:p>
    <w:p w14:paraId="31F1A2BE" w14:textId="61A19B34" w:rsidR="000C6618" w:rsidRPr="000C6618" w:rsidRDefault="000C6618" w:rsidP="000C6618">
      <w:pPr>
        <w:pStyle w:val="Commentaire"/>
        <w:numPr>
          <w:ilvl w:val="0"/>
          <w:numId w:val="10"/>
        </w:numPr>
        <w:rPr>
          <w:sz w:val="22"/>
          <w:szCs w:val="22"/>
        </w:rPr>
      </w:pPr>
      <w:r>
        <w:rPr>
          <w:sz w:val="22"/>
          <w:szCs w:val="22"/>
        </w:rPr>
        <w:t>La t</w:t>
      </w:r>
      <w:r w:rsidRPr="000C6618">
        <w:rPr>
          <w:sz w:val="22"/>
          <w:szCs w:val="22"/>
        </w:rPr>
        <w:t>raçabilité des déchets</w:t>
      </w:r>
      <w:r>
        <w:rPr>
          <w:sz w:val="22"/>
          <w:szCs w:val="22"/>
        </w:rPr>
        <w:t xml:space="preserve"> : </w:t>
      </w:r>
      <w:r w:rsidRPr="000C6618">
        <w:rPr>
          <w:sz w:val="22"/>
          <w:szCs w:val="22"/>
        </w:rPr>
        <w:t xml:space="preserve">Un tableau récapitulatif des déchets avec affichage des tonnages </w:t>
      </w:r>
      <w:r>
        <w:rPr>
          <w:sz w:val="22"/>
          <w:szCs w:val="22"/>
        </w:rPr>
        <w:t xml:space="preserve">devant </w:t>
      </w:r>
      <w:r w:rsidRPr="000C6618">
        <w:rPr>
          <w:sz w:val="22"/>
          <w:szCs w:val="22"/>
        </w:rPr>
        <w:t>être transmis hebdomadairement au MOA / MOE à compter des premières évacuations de MPCA.</w:t>
      </w:r>
    </w:p>
    <w:p w14:paraId="1DFD1723" w14:textId="02DB67C7" w:rsidR="000C6618" w:rsidRPr="000C6618" w:rsidRDefault="000C6618" w:rsidP="000C6618">
      <w:pPr>
        <w:pStyle w:val="Commentaire"/>
        <w:numPr>
          <w:ilvl w:val="0"/>
          <w:numId w:val="10"/>
        </w:numPr>
        <w:rPr>
          <w:sz w:val="22"/>
          <w:szCs w:val="22"/>
        </w:rPr>
      </w:pPr>
      <w:r>
        <w:rPr>
          <w:sz w:val="22"/>
          <w:szCs w:val="22"/>
        </w:rPr>
        <w:t>Un p</w:t>
      </w:r>
      <w:r w:rsidRPr="000C6618">
        <w:rPr>
          <w:sz w:val="22"/>
          <w:szCs w:val="22"/>
        </w:rPr>
        <w:t>lanning initial phasé et planning phasé avec pointage de l’avancement, affiché en base-vie ;</w:t>
      </w:r>
    </w:p>
    <w:p w14:paraId="116D5177" w14:textId="73D8826A" w:rsidR="000C6618" w:rsidRPr="000C6618" w:rsidRDefault="000C6618" w:rsidP="000C6618">
      <w:pPr>
        <w:pStyle w:val="Commentaire"/>
        <w:numPr>
          <w:ilvl w:val="0"/>
          <w:numId w:val="10"/>
        </w:numPr>
        <w:rPr>
          <w:sz w:val="22"/>
          <w:szCs w:val="22"/>
        </w:rPr>
      </w:pPr>
      <w:r>
        <w:rPr>
          <w:sz w:val="22"/>
          <w:szCs w:val="22"/>
        </w:rPr>
        <w:t xml:space="preserve">Le </w:t>
      </w:r>
      <w:r w:rsidRPr="000C6618">
        <w:rPr>
          <w:sz w:val="22"/>
          <w:szCs w:val="22"/>
        </w:rPr>
        <w:t>PIC et plan de circulation qui sont à afficher en base-vie ;</w:t>
      </w:r>
    </w:p>
    <w:p w14:paraId="2D2062F5" w14:textId="67129D18" w:rsidR="000C6618" w:rsidRPr="000C6618" w:rsidRDefault="000C6618" w:rsidP="000C6618">
      <w:pPr>
        <w:numPr>
          <w:ilvl w:val="0"/>
          <w:numId w:val="10"/>
        </w:numPr>
        <w:autoSpaceDE w:val="0"/>
        <w:autoSpaceDN w:val="0"/>
        <w:adjustRightInd w:val="0"/>
        <w:jc w:val="both"/>
        <w:rPr>
          <w:rFonts w:cs="Arial"/>
          <w:color w:val="000000"/>
          <w:szCs w:val="22"/>
        </w:rPr>
      </w:pPr>
      <w:r>
        <w:rPr>
          <w:szCs w:val="22"/>
        </w:rPr>
        <w:t xml:space="preserve">Les </w:t>
      </w:r>
      <w:r w:rsidRPr="000C6618">
        <w:rPr>
          <w:szCs w:val="22"/>
        </w:rPr>
        <w:t>Fiches de non conformités, d’expositions accidentelles, d’amélioration continue, le cas échéant.</w:t>
      </w: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2C292863"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41FF34BB" w14:textId="77777777" w:rsidR="00A872D0" w:rsidRPr="00D977E4" w:rsidRDefault="00A872D0" w:rsidP="00A872D0">
      <w:pPr>
        <w:autoSpaceDE w:val="0"/>
        <w:autoSpaceDN w:val="0"/>
        <w:adjustRightInd w:val="0"/>
        <w:jc w:val="both"/>
        <w:rPr>
          <w:rFonts w:cs="Arial"/>
          <w:b/>
          <w:bCs/>
          <w:color w:val="000000"/>
          <w:szCs w:val="22"/>
        </w:rPr>
      </w:pPr>
    </w:p>
    <w:p w14:paraId="747AE575" w14:textId="040C90E2" w:rsidR="00A17510" w:rsidRPr="00A17510" w:rsidRDefault="00A17510" w:rsidP="00A17510">
      <w:pPr>
        <w:pStyle w:val="Commentaire"/>
        <w:rPr>
          <w:sz w:val="22"/>
          <w:szCs w:val="22"/>
        </w:rPr>
      </w:pPr>
      <w:r w:rsidRPr="00A17510">
        <w:rPr>
          <w:sz w:val="22"/>
          <w:szCs w:val="22"/>
        </w:rPr>
        <w:t xml:space="preserve">Le titulaire </w:t>
      </w:r>
      <w:r>
        <w:rPr>
          <w:sz w:val="22"/>
          <w:szCs w:val="22"/>
        </w:rPr>
        <w:t xml:space="preserve">remet le </w:t>
      </w:r>
      <w:r w:rsidRPr="00A17510">
        <w:rPr>
          <w:sz w:val="22"/>
          <w:szCs w:val="22"/>
        </w:rPr>
        <w:t>Rapport de Fin de Travaux conformément à la réglementation (Art. R. 4412-139 du code du travail (décret du 4 mai 2012) comportant tous les éléments justifiant de la bonne réalisation des travaux demandés, dont notamment :</w:t>
      </w:r>
    </w:p>
    <w:p w14:paraId="29C1BE0E" w14:textId="77777777" w:rsidR="00A17510" w:rsidRPr="00A17510" w:rsidRDefault="00A17510" w:rsidP="00A17510">
      <w:pPr>
        <w:pStyle w:val="Commentaire"/>
        <w:numPr>
          <w:ilvl w:val="0"/>
          <w:numId w:val="34"/>
        </w:numPr>
        <w:rPr>
          <w:sz w:val="22"/>
          <w:szCs w:val="22"/>
        </w:rPr>
      </w:pPr>
      <w:r w:rsidRPr="00A17510">
        <w:rPr>
          <w:sz w:val="22"/>
          <w:szCs w:val="22"/>
        </w:rPr>
        <w:t>Les plans de récolement indiquant clairement les zones traitées avec mention des MPCA déposés et MPCA maintenus en place permettant la mise à jour du DTA ;</w:t>
      </w:r>
    </w:p>
    <w:p w14:paraId="08A4DF01" w14:textId="77777777" w:rsidR="00A17510" w:rsidRPr="00A17510" w:rsidRDefault="00A17510" w:rsidP="00A17510">
      <w:pPr>
        <w:pStyle w:val="Commentaire"/>
        <w:numPr>
          <w:ilvl w:val="0"/>
          <w:numId w:val="34"/>
        </w:numPr>
        <w:rPr>
          <w:sz w:val="22"/>
          <w:szCs w:val="22"/>
        </w:rPr>
      </w:pPr>
      <w:r w:rsidRPr="00A17510">
        <w:rPr>
          <w:sz w:val="22"/>
          <w:szCs w:val="22"/>
        </w:rPr>
        <w:t>L’ensemble des procès-verbaux des contrôles visuels avant et après déconfinement ;</w:t>
      </w:r>
    </w:p>
    <w:p w14:paraId="380BDA84" w14:textId="77777777" w:rsidR="00A17510" w:rsidRPr="00A17510" w:rsidRDefault="00A17510" w:rsidP="00A17510">
      <w:pPr>
        <w:pStyle w:val="Commentaire"/>
        <w:numPr>
          <w:ilvl w:val="0"/>
          <w:numId w:val="34"/>
        </w:numPr>
        <w:rPr>
          <w:sz w:val="22"/>
          <w:szCs w:val="22"/>
        </w:rPr>
      </w:pPr>
      <w:r w:rsidRPr="00A17510">
        <w:rPr>
          <w:sz w:val="22"/>
          <w:szCs w:val="22"/>
        </w:rPr>
        <w:t xml:space="preserve">Les CAP et les BSDA certifiées conformes des matériaux amiantés et des déchets dangereux ; </w:t>
      </w:r>
    </w:p>
    <w:p w14:paraId="39CAD9CA" w14:textId="77777777" w:rsidR="00A17510" w:rsidRPr="00A17510" w:rsidRDefault="00A17510" w:rsidP="00A17510">
      <w:pPr>
        <w:pStyle w:val="Commentaire"/>
        <w:numPr>
          <w:ilvl w:val="0"/>
          <w:numId w:val="34"/>
        </w:numPr>
        <w:rPr>
          <w:sz w:val="22"/>
          <w:szCs w:val="22"/>
        </w:rPr>
      </w:pPr>
      <w:r w:rsidRPr="00A17510">
        <w:rPr>
          <w:sz w:val="22"/>
          <w:szCs w:val="22"/>
        </w:rPr>
        <w:t xml:space="preserve">Les FID, les BSD et le tableau récapitulatif avec détail et sommes des tonnages évacués par type de déchet ; </w:t>
      </w:r>
    </w:p>
    <w:p w14:paraId="3611DA13" w14:textId="77777777" w:rsidR="00A17510" w:rsidRPr="00A17510" w:rsidRDefault="00A17510" w:rsidP="00A17510">
      <w:pPr>
        <w:pStyle w:val="Commentaire"/>
        <w:numPr>
          <w:ilvl w:val="0"/>
          <w:numId w:val="34"/>
        </w:numPr>
        <w:rPr>
          <w:sz w:val="22"/>
          <w:szCs w:val="22"/>
        </w:rPr>
      </w:pPr>
      <w:r w:rsidRPr="00A17510">
        <w:rPr>
          <w:sz w:val="22"/>
          <w:szCs w:val="22"/>
        </w:rPr>
        <w:t xml:space="preserve">Les originaux des BSDA non utilisés ; </w:t>
      </w:r>
    </w:p>
    <w:p w14:paraId="65E7CD83" w14:textId="77777777" w:rsidR="00A17510" w:rsidRPr="00A17510" w:rsidRDefault="00A17510" w:rsidP="00A17510">
      <w:pPr>
        <w:pStyle w:val="Commentaire"/>
        <w:numPr>
          <w:ilvl w:val="0"/>
          <w:numId w:val="34"/>
        </w:numPr>
        <w:rPr>
          <w:sz w:val="22"/>
          <w:szCs w:val="22"/>
        </w:rPr>
      </w:pPr>
      <w:r w:rsidRPr="00A17510">
        <w:rPr>
          <w:sz w:val="22"/>
          <w:szCs w:val="22"/>
        </w:rPr>
        <w:t xml:space="preserve">Le PRA ainsi que ses additifs ; </w:t>
      </w:r>
    </w:p>
    <w:p w14:paraId="08C406CA" w14:textId="77777777" w:rsidR="00A17510" w:rsidRPr="00A17510" w:rsidRDefault="00A17510" w:rsidP="00A17510">
      <w:pPr>
        <w:pStyle w:val="Commentaire"/>
        <w:numPr>
          <w:ilvl w:val="0"/>
          <w:numId w:val="34"/>
        </w:numPr>
        <w:rPr>
          <w:sz w:val="22"/>
          <w:szCs w:val="22"/>
        </w:rPr>
      </w:pPr>
      <w:r w:rsidRPr="00A17510">
        <w:rPr>
          <w:sz w:val="22"/>
          <w:szCs w:val="22"/>
        </w:rPr>
        <w:t xml:space="preserve">L’ensemble des résultats de mesure META avec fiches de prélèvements et bordereaux d’analyses ; </w:t>
      </w:r>
    </w:p>
    <w:p w14:paraId="634531F2" w14:textId="77777777" w:rsidR="00A17510" w:rsidRPr="00A17510" w:rsidRDefault="00A17510" w:rsidP="00A17510">
      <w:pPr>
        <w:pStyle w:val="Commentaire"/>
        <w:numPr>
          <w:ilvl w:val="0"/>
          <w:numId w:val="34"/>
        </w:numPr>
        <w:rPr>
          <w:sz w:val="22"/>
          <w:szCs w:val="22"/>
        </w:rPr>
      </w:pPr>
      <w:r w:rsidRPr="00A17510">
        <w:rPr>
          <w:sz w:val="22"/>
          <w:szCs w:val="22"/>
        </w:rPr>
        <w:t xml:space="preserve">Le tableau récapitulatif de l’ensemble des mesures META et MES réalisées, avec indication des résultats ; </w:t>
      </w:r>
    </w:p>
    <w:p w14:paraId="709A0473" w14:textId="77777777" w:rsidR="00A17510" w:rsidRPr="00A17510" w:rsidRDefault="00A17510" w:rsidP="00A17510">
      <w:pPr>
        <w:pStyle w:val="Commentaire"/>
        <w:numPr>
          <w:ilvl w:val="0"/>
          <w:numId w:val="34"/>
        </w:numPr>
        <w:rPr>
          <w:sz w:val="22"/>
          <w:szCs w:val="22"/>
        </w:rPr>
      </w:pPr>
      <w:r w:rsidRPr="00A17510">
        <w:rPr>
          <w:sz w:val="22"/>
          <w:szCs w:val="22"/>
        </w:rPr>
        <w:t xml:space="preserve">Pour chaque zone, les éventuels dépassements de seuils (dates, type, fiche de non-conformité, fiche d’exposition accidentelle) et mesures correctives (dates, type, fiche d’action corrective) et reprises d’activité (dates) ; </w:t>
      </w:r>
    </w:p>
    <w:p w14:paraId="5FA9B36D" w14:textId="77777777" w:rsidR="00A17510" w:rsidRPr="00A17510" w:rsidRDefault="00A17510" w:rsidP="00A17510">
      <w:pPr>
        <w:pStyle w:val="Commentaire"/>
        <w:numPr>
          <w:ilvl w:val="0"/>
          <w:numId w:val="34"/>
        </w:numPr>
        <w:rPr>
          <w:sz w:val="22"/>
          <w:szCs w:val="22"/>
        </w:rPr>
      </w:pPr>
      <w:r w:rsidRPr="00A17510">
        <w:rPr>
          <w:sz w:val="22"/>
          <w:szCs w:val="22"/>
        </w:rPr>
        <w:t xml:space="preserve">Les éventuels procès-verbaux des états des lieux avant et après travaux ; </w:t>
      </w:r>
    </w:p>
    <w:p w14:paraId="0C553BFC" w14:textId="77777777" w:rsidR="00A17510" w:rsidRPr="00A17510" w:rsidRDefault="00A17510" w:rsidP="00A17510">
      <w:pPr>
        <w:pStyle w:val="Commentaire"/>
        <w:numPr>
          <w:ilvl w:val="0"/>
          <w:numId w:val="34"/>
        </w:numPr>
        <w:rPr>
          <w:sz w:val="22"/>
          <w:szCs w:val="22"/>
        </w:rPr>
      </w:pPr>
      <w:r w:rsidRPr="00A17510">
        <w:rPr>
          <w:sz w:val="22"/>
          <w:szCs w:val="22"/>
        </w:rPr>
        <w:t xml:space="preserve">Les attestations d’assurance et de certification de l’entreprise ; </w:t>
      </w:r>
    </w:p>
    <w:p w14:paraId="3CEAEECA" w14:textId="77777777" w:rsidR="00A17510" w:rsidRPr="00A17510" w:rsidRDefault="00A17510" w:rsidP="00A17510">
      <w:pPr>
        <w:pStyle w:val="Commentaire"/>
        <w:numPr>
          <w:ilvl w:val="0"/>
          <w:numId w:val="34"/>
        </w:numPr>
        <w:rPr>
          <w:sz w:val="22"/>
          <w:szCs w:val="22"/>
        </w:rPr>
      </w:pPr>
      <w:r w:rsidRPr="00A17510">
        <w:rPr>
          <w:sz w:val="22"/>
          <w:szCs w:val="22"/>
        </w:rPr>
        <w:t xml:space="preserve">Les procès-verbaux de contrôles des installations électriques temporaires et d’adduction d’air neuf le cas échéant ; </w:t>
      </w:r>
    </w:p>
    <w:p w14:paraId="10D98837" w14:textId="77777777" w:rsidR="00A17510" w:rsidRDefault="00A17510" w:rsidP="00A17510">
      <w:pPr>
        <w:pStyle w:val="Commentaire"/>
        <w:numPr>
          <w:ilvl w:val="0"/>
          <w:numId w:val="34"/>
        </w:numPr>
        <w:rPr>
          <w:sz w:val="22"/>
          <w:szCs w:val="22"/>
        </w:rPr>
      </w:pPr>
      <w:r w:rsidRPr="00A17510">
        <w:rPr>
          <w:sz w:val="22"/>
          <w:szCs w:val="22"/>
        </w:rPr>
        <w:lastRenderedPageBreak/>
        <w:t xml:space="preserve">Les procès-verbaux des éventuelles consignations électriques réalisées ; </w:t>
      </w:r>
    </w:p>
    <w:p w14:paraId="309A6B3D" w14:textId="373895D9" w:rsidR="00A17510" w:rsidRPr="00A17510" w:rsidRDefault="00A17510" w:rsidP="00A17510">
      <w:pPr>
        <w:pStyle w:val="Commentaire"/>
        <w:numPr>
          <w:ilvl w:val="0"/>
          <w:numId w:val="34"/>
        </w:numPr>
        <w:rPr>
          <w:sz w:val="22"/>
          <w:szCs w:val="22"/>
        </w:rPr>
      </w:pPr>
      <w:r w:rsidRPr="00A17510">
        <w:rPr>
          <w:sz w:val="22"/>
          <w:szCs w:val="22"/>
        </w:rPr>
        <w:t>Les échanges éventuels avec les organismes de contrôles et de prévention (CRAMIF / CARSAT, DIRRECTE, OPPBTP, etc.).</w:t>
      </w:r>
    </w:p>
    <w:p w14:paraId="2C2171E4" w14:textId="77777777" w:rsidR="00A17510" w:rsidRDefault="00A17510" w:rsidP="00A17510">
      <w:pPr>
        <w:autoSpaceDE w:val="0"/>
        <w:autoSpaceDN w:val="0"/>
        <w:adjustRightInd w:val="0"/>
        <w:jc w:val="both"/>
        <w:rPr>
          <w:rFonts w:cs="Arial"/>
          <w:color w:val="000000"/>
          <w:szCs w:val="22"/>
        </w:rPr>
      </w:pPr>
    </w:p>
    <w:p w14:paraId="5C8AEE74" w14:textId="2F6D8D13" w:rsidR="00A17510" w:rsidRDefault="00B954B1" w:rsidP="00411BC6">
      <w:pPr>
        <w:autoSpaceDE w:val="0"/>
        <w:autoSpaceDN w:val="0"/>
        <w:adjustRightInd w:val="0"/>
        <w:jc w:val="both"/>
        <w:rPr>
          <w:rFonts w:cs="Arial"/>
          <w:color w:val="000000"/>
          <w:szCs w:val="22"/>
        </w:rPr>
      </w:pPr>
      <w:r>
        <w:rPr>
          <w:rFonts w:cs="Arial"/>
          <w:color w:val="000000"/>
          <w:szCs w:val="22"/>
        </w:rPr>
        <w:t>Le R</w:t>
      </w:r>
      <w:r w:rsidR="00A17510">
        <w:rPr>
          <w:rFonts w:cs="Arial"/>
          <w:color w:val="000000"/>
          <w:szCs w:val="22"/>
        </w:rPr>
        <w:t xml:space="preserve">apport de </w:t>
      </w:r>
      <w:r>
        <w:rPr>
          <w:rFonts w:cs="Arial"/>
          <w:color w:val="000000"/>
          <w:szCs w:val="22"/>
        </w:rPr>
        <w:t>F</w:t>
      </w:r>
      <w:r w:rsidR="00A17510">
        <w:rPr>
          <w:rFonts w:cs="Arial"/>
          <w:color w:val="000000"/>
          <w:szCs w:val="22"/>
        </w:rPr>
        <w:t xml:space="preserve">in de </w:t>
      </w:r>
      <w:r>
        <w:rPr>
          <w:rFonts w:cs="Arial"/>
          <w:color w:val="000000"/>
          <w:szCs w:val="22"/>
        </w:rPr>
        <w:t>T</w:t>
      </w:r>
      <w:r w:rsidR="00A17510">
        <w:rPr>
          <w:rFonts w:cs="Arial"/>
          <w:color w:val="000000"/>
          <w:szCs w:val="22"/>
        </w:rPr>
        <w:t xml:space="preserve">ravaux </w:t>
      </w:r>
      <w:r>
        <w:rPr>
          <w:rFonts w:cs="Arial"/>
          <w:color w:val="000000"/>
          <w:szCs w:val="22"/>
        </w:rPr>
        <w:t xml:space="preserve">doit être accepté par le CEA. </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01366DEF"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0242312" w14:textId="77777777" w:rsidR="00A872D0" w:rsidRPr="00D977E4" w:rsidRDefault="00A872D0" w:rsidP="00A872D0">
      <w:pPr>
        <w:autoSpaceDE w:val="0"/>
        <w:autoSpaceDN w:val="0"/>
        <w:adjustRightInd w:val="0"/>
        <w:jc w:val="both"/>
        <w:rPr>
          <w:rFonts w:cs="Arial"/>
          <w:b/>
          <w:bCs/>
          <w:color w:val="000000"/>
          <w:szCs w:val="22"/>
        </w:rPr>
      </w:pP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5146D0D5" w14:textId="1CAB484C" w:rsidR="00411BC6" w:rsidRDefault="00A872D0" w:rsidP="00411BC6">
      <w:pPr>
        <w:autoSpaceDE w:val="0"/>
        <w:autoSpaceDN w:val="0"/>
        <w:adjustRightInd w:val="0"/>
        <w:jc w:val="both"/>
        <w:rPr>
          <w:rFonts w:cs="Arial"/>
          <w:color w:val="000000"/>
          <w:szCs w:val="22"/>
        </w:rPr>
      </w:pPr>
      <w:r w:rsidRPr="00B02EE4">
        <w:rPr>
          <w:rFonts w:cs="Arial"/>
          <w:color w:val="000000"/>
          <w:szCs w:val="22"/>
        </w:rPr>
        <w:t xml:space="preserve">Chacun d'eux sera remis au CEA sous forme </w:t>
      </w:r>
      <w:r>
        <w:rPr>
          <w:rFonts w:cs="Arial"/>
          <w:color w:val="000000"/>
          <w:szCs w:val="22"/>
        </w:rPr>
        <w:t>électronique.</w:t>
      </w:r>
    </w:p>
    <w:p w14:paraId="7201587C" w14:textId="77777777" w:rsidR="00A872D0" w:rsidRPr="00B02EE4" w:rsidRDefault="00A872D0" w:rsidP="00411BC6">
      <w:pPr>
        <w:autoSpaceDE w:val="0"/>
        <w:autoSpaceDN w:val="0"/>
        <w:adjustRightInd w:val="0"/>
        <w:jc w:val="both"/>
        <w:rPr>
          <w:rFonts w:cs="Arial"/>
          <w:color w:val="000000"/>
          <w:szCs w:val="22"/>
        </w:rPr>
      </w:pPr>
    </w:p>
    <w:p w14:paraId="24C64C14" w14:textId="38AC74D3" w:rsidR="00411BC6" w:rsidRDefault="00411BC6" w:rsidP="000C6618">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4B0A8C28" w14:textId="77777777" w:rsidR="00A872D0" w:rsidRPr="00D977E4" w:rsidRDefault="00A872D0" w:rsidP="00A872D0">
      <w:pPr>
        <w:autoSpaceDE w:val="0"/>
        <w:autoSpaceDN w:val="0"/>
        <w:adjustRightInd w:val="0"/>
        <w:jc w:val="both"/>
        <w:rPr>
          <w:rFonts w:cs="Arial"/>
          <w:b/>
          <w:bCs/>
          <w:color w:val="000000"/>
          <w:szCs w:val="22"/>
        </w:rPr>
      </w:pP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22C03CFF" w:rsidR="00411BC6" w:rsidRDefault="00411BC6" w:rsidP="000C6618">
      <w:pPr>
        <w:pStyle w:val="Titre1"/>
        <w:numPr>
          <w:ilvl w:val="0"/>
          <w:numId w:val="6"/>
        </w:numPr>
        <w:rPr>
          <w:bCs w:val="0"/>
        </w:rPr>
      </w:pPr>
      <w:r>
        <w:rPr>
          <w:bCs w:val="0"/>
        </w:rPr>
        <w:t xml:space="preserve"> </w:t>
      </w:r>
      <w:bookmarkStart w:id="39" w:name="_Toc203576175"/>
      <w:r w:rsidRPr="001E4ACC">
        <w:rPr>
          <w:bCs w:val="0"/>
        </w:rPr>
        <w:t>REUNIONS</w:t>
      </w:r>
      <w:bookmarkEnd w:id="39"/>
    </w:p>
    <w:p w14:paraId="66BE45A3" w14:textId="77777777" w:rsidR="00A872D0" w:rsidRPr="00A872D0" w:rsidRDefault="00A872D0" w:rsidP="00A872D0"/>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4D5B1489" w:rsidR="00411BC6"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3F2E5B7E" w:rsidR="00411BC6" w:rsidRPr="00ED671E"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w:t>
      </w:r>
      <w:r w:rsidRPr="00ED671E">
        <w:rPr>
          <w:rFonts w:cs="Arial"/>
          <w:color w:val="000000"/>
          <w:szCs w:val="22"/>
        </w:rPr>
        <w:t>des problèmes rencontrés,</w:t>
      </w:r>
    </w:p>
    <w:p w14:paraId="5A37BF05" w14:textId="7078C37E" w:rsidR="00411BC6" w:rsidRPr="00ED671E" w:rsidRDefault="00411BC6" w:rsidP="00411BC6">
      <w:pPr>
        <w:numPr>
          <w:ilvl w:val="0"/>
          <w:numId w:val="3"/>
        </w:numPr>
        <w:autoSpaceDE w:val="0"/>
        <w:autoSpaceDN w:val="0"/>
        <w:adjustRightInd w:val="0"/>
        <w:jc w:val="both"/>
        <w:rPr>
          <w:rFonts w:cs="Arial"/>
          <w:color w:val="000000"/>
          <w:szCs w:val="22"/>
        </w:rPr>
      </w:pPr>
      <w:r w:rsidRPr="00ED671E">
        <w:rPr>
          <w:rFonts w:cs="Arial"/>
          <w:color w:val="000000"/>
          <w:szCs w:val="22"/>
        </w:rPr>
        <w:t>suivi budgétaire,</w:t>
      </w:r>
    </w:p>
    <w:p w14:paraId="63F0A6FE" w14:textId="0D85FFB4" w:rsidR="00BF20F0" w:rsidRPr="00ED671E" w:rsidRDefault="00BF20F0" w:rsidP="00411BC6">
      <w:pPr>
        <w:numPr>
          <w:ilvl w:val="0"/>
          <w:numId w:val="3"/>
        </w:numPr>
        <w:autoSpaceDE w:val="0"/>
        <w:autoSpaceDN w:val="0"/>
        <w:adjustRightInd w:val="0"/>
        <w:jc w:val="both"/>
        <w:rPr>
          <w:rFonts w:cs="Arial"/>
          <w:szCs w:val="22"/>
        </w:rPr>
      </w:pPr>
      <w:proofErr w:type="gramStart"/>
      <w:r w:rsidRPr="00ED671E">
        <w:rPr>
          <w:rFonts w:cs="Arial"/>
          <w:szCs w:val="22"/>
        </w:rPr>
        <w:t>suivi</w:t>
      </w:r>
      <w:proofErr w:type="gramEnd"/>
      <w:r w:rsidRPr="00ED671E">
        <w:rPr>
          <w:rFonts w:cs="Arial"/>
          <w:szCs w:val="22"/>
        </w:rPr>
        <w:t xml:space="preserve"> des déchets</w:t>
      </w:r>
    </w:p>
    <w:p w14:paraId="27A7FC0F" w14:textId="08472036" w:rsidR="00411BC6" w:rsidRPr="00B954B1" w:rsidRDefault="00411BC6" w:rsidP="00411BC6">
      <w:pPr>
        <w:numPr>
          <w:ilvl w:val="0"/>
          <w:numId w:val="3"/>
        </w:numPr>
        <w:autoSpaceDE w:val="0"/>
        <w:autoSpaceDN w:val="0"/>
        <w:adjustRightInd w:val="0"/>
        <w:jc w:val="both"/>
        <w:rPr>
          <w:rFonts w:cs="Arial"/>
          <w:color w:val="000000"/>
          <w:szCs w:val="22"/>
        </w:rPr>
      </w:pPr>
      <w:proofErr w:type="gramStart"/>
      <w:r w:rsidRPr="00B954B1">
        <w:rPr>
          <w:rFonts w:cs="Arial"/>
          <w:color w:val="000000"/>
          <w:szCs w:val="22"/>
        </w:rPr>
        <w:t>suivi</w:t>
      </w:r>
      <w:proofErr w:type="gramEnd"/>
      <w:r w:rsidRPr="00B954B1">
        <w:rPr>
          <w:rFonts w:cs="Arial"/>
          <w:color w:val="000000"/>
          <w:szCs w:val="22"/>
        </w:rPr>
        <w:t xml:space="preserve"> du dossier Qualité</w:t>
      </w:r>
    </w:p>
    <w:p w14:paraId="2BAB60D4" w14:textId="77777777" w:rsidR="00B954B1" w:rsidRPr="00BF20F0" w:rsidRDefault="00B954B1" w:rsidP="00B954B1">
      <w:pPr>
        <w:autoSpaceDE w:val="0"/>
        <w:autoSpaceDN w:val="0"/>
        <w:adjustRightInd w:val="0"/>
        <w:ind w:left="567"/>
        <w:jc w:val="both"/>
        <w:rPr>
          <w:rFonts w:cs="Arial"/>
          <w:color w:val="000000"/>
          <w:szCs w:val="22"/>
          <w:highlight w:val="yellow"/>
        </w:rPr>
      </w:pPr>
    </w:p>
    <w:p w14:paraId="727D8BBC" w14:textId="43F0CDF1" w:rsidR="00411BC6" w:rsidRDefault="00411BC6" w:rsidP="00411BC6">
      <w:pPr>
        <w:autoSpaceDE w:val="0"/>
        <w:autoSpaceDN w:val="0"/>
        <w:adjustRightInd w:val="0"/>
        <w:jc w:val="both"/>
        <w:rPr>
          <w:rFonts w:cs="Arial"/>
          <w:color w:val="000000"/>
          <w:szCs w:val="22"/>
        </w:rPr>
      </w:pPr>
      <w:r w:rsidRPr="00A872D0">
        <w:rPr>
          <w:rFonts w:cs="Arial"/>
          <w:color w:val="000000"/>
          <w:szCs w:val="22"/>
        </w:rPr>
        <w:t xml:space="preserve">Chaque réunion fait l'objet d'un compte rendu établi par le Maître d’Œuvre </w:t>
      </w:r>
      <w:r w:rsidR="0012385C" w:rsidRPr="00A872D0">
        <w:rPr>
          <w:rFonts w:cs="Arial"/>
          <w:color w:val="000000"/>
          <w:szCs w:val="22"/>
        </w:rPr>
        <w:t>et l’OPC</w:t>
      </w:r>
      <w:r w:rsidRPr="00DE3A4C">
        <w:rPr>
          <w:rFonts w:cs="Arial"/>
          <w:color w:val="000000"/>
          <w:szCs w:val="22"/>
        </w:rPr>
        <w:t>. 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08195F16" w:rsidR="00411BC6" w:rsidRDefault="00411BC6" w:rsidP="000C6618">
      <w:pPr>
        <w:pStyle w:val="Titre1"/>
        <w:numPr>
          <w:ilvl w:val="0"/>
          <w:numId w:val="6"/>
        </w:numPr>
        <w:rPr>
          <w:rFonts w:cs="Arial"/>
          <w:bCs w:val="0"/>
          <w:color w:val="000000"/>
          <w:szCs w:val="22"/>
        </w:rPr>
      </w:pPr>
      <w:r>
        <w:rPr>
          <w:rFonts w:cs="Arial"/>
          <w:bCs w:val="0"/>
          <w:color w:val="000000"/>
          <w:szCs w:val="22"/>
        </w:rPr>
        <w:t xml:space="preserve"> </w:t>
      </w:r>
      <w:bookmarkStart w:id="40" w:name="_Toc203576176"/>
      <w:r w:rsidRPr="001E4ACC">
        <w:rPr>
          <w:rFonts w:cs="Arial"/>
          <w:bCs w:val="0"/>
          <w:color w:val="000000"/>
          <w:szCs w:val="22"/>
        </w:rPr>
        <w:t>MONTAGE - INSTALLATION DES FOURNITURES</w:t>
      </w:r>
      <w:bookmarkEnd w:id="40"/>
    </w:p>
    <w:p w14:paraId="50617BE0" w14:textId="77777777" w:rsidR="00A872D0" w:rsidRPr="00A872D0" w:rsidRDefault="00A872D0" w:rsidP="00A872D0"/>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58903885" w14:textId="210BB04F" w:rsidR="00A872D0" w:rsidRDefault="00411BC6" w:rsidP="000C6618">
      <w:pPr>
        <w:pStyle w:val="Titre1"/>
        <w:numPr>
          <w:ilvl w:val="0"/>
          <w:numId w:val="6"/>
        </w:numPr>
        <w:jc w:val="both"/>
        <w:rPr>
          <w:rFonts w:cs="Arial"/>
          <w:bCs w:val="0"/>
          <w:color w:val="000000"/>
          <w:szCs w:val="22"/>
        </w:rPr>
      </w:pPr>
      <w:r>
        <w:rPr>
          <w:rFonts w:cs="Arial"/>
          <w:bCs w:val="0"/>
          <w:color w:val="000000"/>
          <w:szCs w:val="22"/>
        </w:rPr>
        <w:t xml:space="preserve"> </w:t>
      </w:r>
      <w:bookmarkStart w:id="41" w:name="_Toc203576177"/>
      <w:r w:rsidRPr="001E4ACC">
        <w:rPr>
          <w:rFonts w:cs="Arial"/>
          <w:bCs w:val="0"/>
          <w:color w:val="000000"/>
          <w:szCs w:val="22"/>
        </w:rPr>
        <w:t>RECEPTION DES TRAVAUX</w:t>
      </w:r>
      <w:bookmarkEnd w:id="41"/>
      <w:r>
        <w:rPr>
          <w:rFonts w:cs="Arial"/>
          <w:bCs w:val="0"/>
          <w:color w:val="000000"/>
          <w:szCs w:val="22"/>
        </w:rPr>
        <w:t xml:space="preserve"> </w:t>
      </w:r>
    </w:p>
    <w:p w14:paraId="58777D52" w14:textId="77777777" w:rsidR="00A872D0" w:rsidRPr="00A872D0" w:rsidRDefault="00A872D0" w:rsidP="00A872D0"/>
    <w:p w14:paraId="0E3A59A2" w14:textId="25DADE55"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0B6FEA01" w:rsidR="00411BC6" w:rsidRDefault="00411BC6" w:rsidP="000C6618">
      <w:pPr>
        <w:pStyle w:val="Titre1"/>
        <w:numPr>
          <w:ilvl w:val="0"/>
          <w:numId w:val="6"/>
        </w:numPr>
        <w:rPr>
          <w:rFonts w:cs="Arial"/>
          <w:bCs w:val="0"/>
          <w:color w:val="000000"/>
          <w:szCs w:val="22"/>
        </w:rPr>
      </w:pPr>
      <w:r>
        <w:rPr>
          <w:rFonts w:cs="Arial"/>
          <w:bCs w:val="0"/>
          <w:color w:val="000000"/>
          <w:szCs w:val="22"/>
        </w:rPr>
        <w:t xml:space="preserve"> </w:t>
      </w:r>
      <w:bookmarkStart w:id="42" w:name="_Toc203576178"/>
      <w:r w:rsidRPr="001E4ACC">
        <w:rPr>
          <w:rFonts w:cs="Arial"/>
          <w:bCs w:val="0"/>
          <w:color w:val="000000"/>
          <w:szCs w:val="22"/>
        </w:rPr>
        <w:t>GARANTIES</w:t>
      </w:r>
      <w:bookmarkEnd w:id="42"/>
    </w:p>
    <w:p w14:paraId="7CB29B7B" w14:textId="77777777" w:rsidR="00A872D0" w:rsidRPr="00A872D0" w:rsidRDefault="00A872D0" w:rsidP="00A872D0"/>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0ADEF40D"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w:t>
      </w:r>
      <w:r w:rsidRPr="00A872D0">
        <w:rPr>
          <w:rFonts w:cs="Arial"/>
          <w:color w:val="000000"/>
          <w:szCs w:val="22"/>
        </w:rPr>
        <w:t xml:space="preserve">réparer les désordres au plus tard dans les </w:t>
      </w:r>
      <w:r w:rsidR="00A872D0" w:rsidRPr="00A872D0">
        <w:rPr>
          <w:rFonts w:cs="Arial"/>
          <w:color w:val="000000"/>
          <w:szCs w:val="22"/>
        </w:rPr>
        <w:t>5</w:t>
      </w:r>
      <w:r w:rsidR="004A07BB" w:rsidRPr="00A872D0">
        <w:rPr>
          <w:rFonts w:cs="Arial"/>
          <w:color w:val="000000"/>
          <w:szCs w:val="22"/>
        </w:rPr>
        <w:t xml:space="preserve"> </w:t>
      </w:r>
      <w:r w:rsidRPr="00A872D0">
        <w:rPr>
          <w:rFonts w:cs="Arial"/>
          <w:color w:val="000000"/>
          <w:szCs w:val="22"/>
        </w:rPr>
        <w:t>jours ouvrés suivant la réception d'un</w:t>
      </w:r>
      <w:r w:rsidR="000A25AD" w:rsidRPr="00A872D0">
        <w:rPr>
          <w:rFonts w:cs="Arial"/>
          <w:color w:val="000000"/>
          <w:szCs w:val="22"/>
        </w:rPr>
        <w:t xml:space="preserve"> courrier</w:t>
      </w:r>
      <w:r w:rsidR="000A25AD" w:rsidRPr="000A25AD">
        <w:rPr>
          <w:rFonts w:cs="Arial"/>
          <w:color w:val="000000"/>
          <w:szCs w:val="22"/>
        </w:rPr>
        <w:t xml:space="preserve"> électronique</w:t>
      </w:r>
      <w:r w:rsidRPr="001B6D68">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780D6705" w:rsidR="004A07BB" w:rsidRPr="009318F9"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w:t>
      </w:r>
      <w:r w:rsidRPr="00B954B1">
        <w:rPr>
          <w:rFonts w:cs="Arial"/>
          <w:color w:val="000000"/>
          <w:szCs w:val="22"/>
        </w:rPr>
        <w:t xml:space="preserve">le CEA, le Titulaire dispose </w:t>
      </w:r>
      <w:proofErr w:type="gramStart"/>
      <w:r w:rsidRPr="00B954B1">
        <w:rPr>
          <w:rFonts w:cs="Arial"/>
          <w:color w:val="000000"/>
          <w:szCs w:val="22"/>
        </w:rPr>
        <w:t xml:space="preserve">d’un délai de </w:t>
      </w:r>
      <w:r w:rsidR="00B954B1" w:rsidRPr="00B954B1">
        <w:rPr>
          <w:rFonts w:cs="Arial"/>
          <w:color w:val="000000"/>
          <w:szCs w:val="22"/>
        </w:rPr>
        <w:t>10</w:t>
      </w:r>
      <w:r w:rsidRPr="00B954B1">
        <w:rPr>
          <w:rFonts w:cs="Arial"/>
          <w:color w:val="000000"/>
          <w:szCs w:val="22"/>
        </w:rPr>
        <w:t xml:space="preserve"> jours calendaires</w:t>
      </w:r>
      <w:proofErr w:type="gramEnd"/>
      <w:r w:rsidRPr="00B954B1">
        <w:rPr>
          <w:rFonts w:cs="Arial"/>
          <w:color w:val="000000"/>
          <w:szCs w:val="22"/>
        </w:rPr>
        <w:t xml:space="preserve"> pour y remédier, sauf cas d’urgence (sécurité ou impératif de fonctionnement) où ce délai doit être réduit et sera</w:t>
      </w:r>
      <w:r>
        <w:rPr>
          <w:rFonts w:cs="Arial"/>
          <w:color w:val="000000"/>
          <w:szCs w:val="22"/>
        </w:rPr>
        <w:t xml:space="preserve"> défini d’un commun accord </w:t>
      </w:r>
      <w:r w:rsidRPr="009318F9">
        <w:rPr>
          <w:rFonts w:cs="Arial"/>
          <w:color w:val="000000"/>
          <w:szCs w:val="22"/>
        </w:rPr>
        <w:t xml:space="preserve">entre les parties. Passé ce délai, le CEA peut appliquer les pénalités mentionnées </w:t>
      </w:r>
      <w:r w:rsidR="008224CE" w:rsidRPr="009318F9">
        <w:rPr>
          <w:rFonts w:cs="Arial"/>
          <w:color w:val="000000"/>
          <w:szCs w:val="22"/>
        </w:rPr>
        <w:t xml:space="preserve">à l’article </w:t>
      </w:r>
      <w:r w:rsidR="008224CE" w:rsidRPr="009318F9">
        <w:rPr>
          <w:rFonts w:cs="Arial"/>
          <w:color w:val="000000"/>
          <w:szCs w:val="22"/>
        </w:rPr>
        <w:fldChar w:fldCharType="begin"/>
      </w:r>
      <w:r w:rsidR="008224CE" w:rsidRPr="009318F9">
        <w:rPr>
          <w:rFonts w:cs="Arial"/>
          <w:color w:val="000000"/>
          <w:szCs w:val="22"/>
        </w:rPr>
        <w:instrText xml:space="preserve"> REF _Ref206303731 \r \h </w:instrText>
      </w:r>
      <w:r w:rsidR="00BF3A10" w:rsidRPr="009318F9">
        <w:rPr>
          <w:rFonts w:cs="Arial"/>
          <w:color w:val="000000"/>
          <w:szCs w:val="22"/>
        </w:rPr>
        <w:instrText xml:space="preserve"> \* MERGEFORMAT </w:instrText>
      </w:r>
      <w:r w:rsidR="008224CE" w:rsidRPr="009318F9">
        <w:rPr>
          <w:rFonts w:cs="Arial"/>
          <w:color w:val="000000"/>
          <w:szCs w:val="22"/>
        </w:rPr>
      </w:r>
      <w:r w:rsidR="008224CE" w:rsidRPr="009318F9">
        <w:rPr>
          <w:rFonts w:cs="Arial"/>
          <w:color w:val="000000"/>
          <w:szCs w:val="22"/>
        </w:rPr>
        <w:fldChar w:fldCharType="separate"/>
      </w:r>
      <w:r w:rsidR="008224CE" w:rsidRPr="009318F9">
        <w:rPr>
          <w:rFonts w:cs="Arial"/>
          <w:color w:val="000000"/>
          <w:szCs w:val="22"/>
        </w:rPr>
        <w:t>19.2 -</w:t>
      </w:r>
      <w:r w:rsidR="008224CE" w:rsidRPr="009318F9">
        <w:rPr>
          <w:rFonts w:cs="Arial"/>
          <w:color w:val="000000"/>
          <w:szCs w:val="22"/>
        </w:rPr>
        <w:fldChar w:fldCharType="end"/>
      </w:r>
      <w:r w:rsidR="008224CE" w:rsidRPr="009318F9">
        <w:rPr>
          <w:rFonts w:cs="Arial"/>
          <w:color w:val="000000"/>
          <w:szCs w:val="22"/>
        </w:rPr>
        <w:t xml:space="preserve"> </w:t>
      </w:r>
      <w:r w:rsidRPr="009318F9">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9318F9">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0C6618">
      <w:pPr>
        <w:pStyle w:val="Titre1"/>
        <w:numPr>
          <w:ilvl w:val="0"/>
          <w:numId w:val="6"/>
        </w:numPr>
        <w:rPr>
          <w:rFonts w:cs="Arial"/>
          <w:bCs w:val="0"/>
          <w:color w:val="000000"/>
          <w:szCs w:val="22"/>
        </w:rPr>
      </w:pPr>
      <w:r>
        <w:rPr>
          <w:rFonts w:cs="Arial"/>
          <w:bCs w:val="0"/>
          <w:color w:val="000000"/>
          <w:szCs w:val="22"/>
        </w:rPr>
        <w:t xml:space="preserve"> </w:t>
      </w:r>
      <w:bookmarkStart w:id="43" w:name="_Toc203576179"/>
      <w:r w:rsidRPr="0096263C">
        <w:rPr>
          <w:rFonts w:cs="Arial"/>
          <w:bCs w:val="0"/>
          <w:color w:val="000000"/>
          <w:szCs w:val="22"/>
        </w:rPr>
        <w:t>ASSURANCES</w:t>
      </w:r>
      <w:bookmarkEnd w:id="43"/>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2FB73C24" w:rsidR="0094523A" w:rsidRDefault="0094523A" w:rsidP="00411BC6">
      <w:pPr>
        <w:autoSpaceDE w:val="0"/>
        <w:autoSpaceDN w:val="0"/>
        <w:adjustRightInd w:val="0"/>
        <w:jc w:val="both"/>
        <w:rPr>
          <w:rFonts w:cs="Arial"/>
          <w:color w:val="000000"/>
          <w:szCs w:val="22"/>
          <w:highlight w:val="yellow"/>
        </w:rPr>
      </w:pPr>
    </w:p>
    <w:p w14:paraId="238AF15E" w14:textId="77777777" w:rsidR="00B96EDC" w:rsidRPr="001E5E9B" w:rsidRDefault="00B96EDC" w:rsidP="00411BC6">
      <w:pPr>
        <w:autoSpaceDE w:val="0"/>
        <w:autoSpaceDN w:val="0"/>
        <w:adjustRightInd w:val="0"/>
        <w:jc w:val="both"/>
        <w:rPr>
          <w:rFonts w:cs="Arial"/>
          <w:color w:val="000000"/>
          <w:szCs w:val="22"/>
          <w:highlight w:val="yellow"/>
        </w:rPr>
      </w:pPr>
    </w:p>
    <w:p w14:paraId="3339DCB6" w14:textId="245A7725" w:rsidR="00411BC6" w:rsidRDefault="00411BC6" w:rsidP="000C6618">
      <w:pPr>
        <w:pStyle w:val="Titre1"/>
        <w:numPr>
          <w:ilvl w:val="0"/>
          <w:numId w:val="6"/>
        </w:numPr>
        <w:rPr>
          <w:rFonts w:cs="Arial"/>
          <w:bCs w:val="0"/>
          <w:color w:val="000000"/>
          <w:szCs w:val="22"/>
        </w:rPr>
      </w:pPr>
      <w:bookmarkStart w:id="44" w:name="_Ref206303693"/>
      <w:r>
        <w:rPr>
          <w:rFonts w:cs="Arial"/>
          <w:bCs w:val="0"/>
          <w:color w:val="000000"/>
          <w:szCs w:val="22"/>
        </w:rPr>
        <w:t xml:space="preserve"> </w:t>
      </w:r>
      <w:bookmarkStart w:id="45" w:name="_Ref222919765"/>
      <w:bookmarkStart w:id="46" w:name="_Toc203576180"/>
      <w:r w:rsidR="0094523A" w:rsidRPr="00BC7D2A">
        <w:rPr>
          <w:rFonts w:cs="Arial"/>
          <w:bCs w:val="0"/>
          <w:color w:val="000000"/>
          <w:szCs w:val="22"/>
        </w:rPr>
        <w:t>DELAI OU PLANNING GENERAL DE REALISATION</w:t>
      </w:r>
      <w:bookmarkEnd w:id="44"/>
      <w:bookmarkEnd w:id="45"/>
      <w:bookmarkEnd w:id="46"/>
    </w:p>
    <w:p w14:paraId="3D9991AB" w14:textId="77777777" w:rsidR="00B96EDC" w:rsidRPr="00B96EDC" w:rsidRDefault="00B96EDC" w:rsidP="00B96EDC"/>
    <w:p w14:paraId="4DD4F39B" w14:textId="50209DE5" w:rsidR="00411BC6" w:rsidRPr="00B96EDC" w:rsidRDefault="0094523A" w:rsidP="000C6618">
      <w:pPr>
        <w:numPr>
          <w:ilvl w:val="1"/>
          <w:numId w:val="6"/>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 xml:space="preserve">Le Titulaire s'engage à réaliser les Travaux objet du présent marché pour le </w:t>
      </w:r>
      <w:r w:rsidR="00A756F7">
        <w:rPr>
          <w:rFonts w:cs="Arial"/>
          <w:szCs w:val="22"/>
        </w:rPr>
        <w:t xml:space="preserve">dans un délai de </w:t>
      </w:r>
      <w:r w:rsidR="00C40393">
        <w:rPr>
          <w:rFonts w:cs="Arial"/>
          <w:szCs w:val="22"/>
        </w:rPr>
        <w:t>24</w:t>
      </w:r>
      <w:r w:rsidR="00A756F7">
        <w:rPr>
          <w:rFonts w:cs="Arial"/>
          <w:szCs w:val="22"/>
        </w:rPr>
        <w:t xml:space="preserve"> semaines </w:t>
      </w:r>
      <w:r w:rsidR="00411BC6" w:rsidRPr="0094523A">
        <w:rPr>
          <w:rFonts w:cs="Arial"/>
          <w:szCs w:val="22"/>
        </w:rPr>
        <w:t>conformément au planning général de l’opération précité à l’</w:t>
      </w:r>
      <w:r w:rsidR="00411BC6" w:rsidRPr="0094523A">
        <w:rPr>
          <w:rFonts w:cs="Arial"/>
          <w:szCs w:val="22"/>
        </w:rPr>
        <w:fldChar w:fldCharType="begin"/>
      </w:r>
      <w:r w:rsidR="00411BC6" w:rsidRPr="0094523A">
        <w:rPr>
          <w:rFonts w:cs="Arial"/>
          <w:szCs w:val="22"/>
        </w:rPr>
        <w:instrText xml:space="preserve"> REF _Ref222827535 \r \h </w:instrText>
      </w:r>
      <w:r w:rsidR="00411BC6" w:rsidRPr="0094523A">
        <w:rPr>
          <w:rFonts w:cs="Arial"/>
          <w:szCs w:val="22"/>
        </w:rPr>
      </w:r>
      <w:r w:rsidR="00411BC6" w:rsidRPr="0094523A">
        <w:rPr>
          <w:rFonts w:cs="Arial"/>
          <w:szCs w:val="22"/>
        </w:rPr>
        <w:fldChar w:fldCharType="separate"/>
      </w:r>
      <w:r w:rsidR="00411BC6" w:rsidRPr="0094523A">
        <w:rPr>
          <w:rFonts w:cs="Arial"/>
          <w:szCs w:val="22"/>
        </w:rPr>
        <w:t>Article 2 -</w:t>
      </w:r>
      <w:r w:rsidR="00411BC6" w:rsidRPr="0094523A">
        <w:rPr>
          <w:rFonts w:cs="Arial"/>
          <w:szCs w:val="22"/>
        </w:rPr>
        <w:fldChar w:fldCharType="end"/>
      </w:r>
      <w:r w:rsidR="00411BC6" w:rsidRPr="0094523A">
        <w:rPr>
          <w:rFonts w:cs="Arial"/>
          <w:szCs w:val="22"/>
        </w:rPr>
        <w:t xml:space="preserve"> du présent marché.</w:t>
      </w:r>
    </w:p>
    <w:p w14:paraId="572B16F1" w14:textId="77777777" w:rsidR="00B96EDC" w:rsidRPr="0094523A" w:rsidRDefault="00B96EDC" w:rsidP="00B96EDC">
      <w:pPr>
        <w:autoSpaceDE w:val="0"/>
        <w:autoSpaceDN w:val="0"/>
        <w:adjustRightInd w:val="0"/>
        <w:jc w:val="both"/>
        <w:rPr>
          <w:rFonts w:cs="Arial"/>
          <w:b/>
          <w:color w:val="000000"/>
          <w:szCs w:val="22"/>
        </w:rPr>
      </w:pPr>
    </w:p>
    <w:p w14:paraId="4C15E22C" w14:textId="0E563289" w:rsidR="0094523A" w:rsidRDefault="009318F9" w:rsidP="000C6618">
      <w:pPr>
        <w:pStyle w:val="Titre1"/>
        <w:numPr>
          <w:ilvl w:val="1"/>
          <w:numId w:val="6"/>
        </w:numPr>
        <w:rPr>
          <w:rFonts w:cs="Arial"/>
          <w:color w:val="000000"/>
          <w:szCs w:val="22"/>
          <w:u w:val="none"/>
        </w:rPr>
      </w:pPr>
      <w:bookmarkStart w:id="47" w:name="_Toc101272897"/>
      <w:r>
        <w:rPr>
          <w:rFonts w:cs="Arial"/>
          <w:color w:val="000000"/>
          <w:szCs w:val="22"/>
          <w:u w:val="none"/>
        </w:rPr>
        <w:t xml:space="preserve"> </w:t>
      </w:r>
      <w:bookmarkStart w:id="48" w:name="_Toc203576181"/>
      <w:r w:rsidR="0094523A" w:rsidRPr="00B96EDC">
        <w:rPr>
          <w:rFonts w:cs="Arial"/>
          <w:color w:val="000000"/>
          <w:szCs w:val="22"/>
          <w:u w:val="none"/>
        </w:rPr>
        <w:t>Prolongations des délais d’exécution</w:t>
      </w:r>
      <w:bookmarkEnd w:id="47"/>
      <w:bookmarkEnd w:id="48"/>
    </w:p>
    <w:p w14:paraId="5F8EA2F4" w14:textId="77777777" w:rsidR="00D9287F" w:rsidRPr="00D9287F" w:rsidRDefault="00D9287F" w:rsidP="00D9287F"/>
    <w:p w14:paraId="7E929ABB" w14:textId="7E0E5556" w:rsidR="0094523A" w:rsidRDefault="0094523A" w:rsidP="000C6618">
      <w:pPr>
        <w:pStyle w:val="Titre1"/>
        <w:numPr>
          <w:ilvl w:val="2"/>
          <w:numId w:val="6"/>
        </w:numPr>
        <w:rPr>
          <w:rFonts w:cs="Arial"/>
          <w:b w:val="0"/>
          <w:i/>
          <w:color w:val="000000"/>
          <w:szCs w:val="22"/>
          <w:u w:val="none"/>
        </w:rPr>
      </w:pPr>
      <w:r w:rsidRPr="00B96EDC">
        <w:rPr>
          <w:rFonts w:cs="Arial"/>
          <w:b w:val="0"/>
          <w:i/>
          <w:color w:val="000000"/>
          <w:szCs w:val="22"/>
          <w:u w:val="none"/>
        </w:rPr>
        <w:t xml:space="preserve"> </w:t>
      </w:r>
      <w:bookmarkStart w:id="49" w:name="_Ref389470298"/>
      <w:bookmarkStart w:id="50" w:name="_Toc101272898"/>
      <w:bookmarkStart w:id="51" w:name="_Toc203576182"/>
      <w:r w:rsidRPr="00B96EDC">
        <w:rPr>
          <w:rFonts w:cs="Arial"/>
          <w:b w:val="0"/>
          <w:i/>
          <w:color w:val="000000"/>
          <w:szCs w:val="22"/>
          <w:u w:val="none"/>
        </w:rPr>
        <w:t>Prolongations particulières</w:t>
      </w:r>
      <w:bookmarkEnd w:id="49"/>
      <w:bookmarkEnd w:id="50"/>
      <w:bookmarkEnd w:id="51"/>
    </w:p>
    <w:p w14:paraId="06ECB743" w14:textId="77777777" w:rsidR="00D9287F" w:rsidRPr="00D9287F" w:rsidRDefault="00D9287F" w:rsidP="00D9287F"/>
    <w:p w14:paraId="5946F596"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Les retards ou interruptions qui peuvent intervenir en</w:t>
      </w:r>
      <w:r w:rsidR="00D865CD" w:rsidRPr="00B96EDC">
        <w:rPr>
          <w:rFonts w:cs="Arial"/>
          <w:bCs/>
          <w:color w:val="000000"/>
          <w:szCs w:val="22"/>
        </w:rPr>
        <w:t xml:space="preserve"> cours d’exécution des Travaux</w:t>
      </w:r>
      <w:r w:rsidRPr="00B96EDC">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Il peut s’agir, principalement :</w:t>
      </w:r>
    </w:p>
    <w:p w14:paraId="7F8506F0" w14:textId="77777777" w:rsidR="0094523A" w:rsidRPr="00B96EDC" w:rsidRDefault="0094523A" w:rsidP="000C6618">
      <w:pPr>
        <w:numPr>
          <w:ilvl w:val="0"/>
          <w:numId w:val="13"/>
        </w:numPr>
        <w:autoSpaceDE w:val="0"/>
        <w:autoSpaceDN w:val="0"/>
        <w:adjustRightInd w:val="0"/>
        <w:jc w:val="both"/>
        <w:rPr>
          <w:rFonts w:cs="Arial"/>
          <w:bCs/>
          <w:color w:val="000000"/>
          <w:szCs w:val="22"/>
        </w:rPr>
      </w:pPr>
      <w:r w:rsidRPr="00B96EDC">
        <w:rPr>
          <w:rFonts w:cs="Arial"/>
          <w:bCs/>
          <w:color w:val="000000"/>
          <w:szCs w:val="22"/>
        </w:rPr>
        <w:t>des délais inhérents au processus réglementaire (délais d’instruction par les autorités compétentes),</w:t>
      </w:r>
    </w:p>
    <w:p w14:paraId="2D682F48" w14:textId="77777777" w:rsidR="00D865CD" w:rsidRPr="00B96EDC" w:rsidRDefault="00D865CD" w:rsidP="000C6618">
      <w:pPr>
        <w:numPr>
          <w:ilvl w:val="0"/>
          <w:numId w:val="13"/>
        </w:numPr>
        <w:autoSpaceDE w:val="0"/>
        <w:autoSpaceDN w:val="0"/>
        <w:adjustRightInd w:val="0"/>
        <w:jc w:val="both"/>
        <w:rPr>
          <w:rFonts w:cs="Arial"/>
          <w:bCs/>
          <w:color w:val="000000"/>
          <w:szCs w:val="22"/>
        </w:rPr>
      </w:pPr>
      <w:r w:rsidRPr="00B96EDC">
        <w:rPr>
          <w:rFonts w:cs="Arial"/>
          <w:bCs/>
          <w:color w:val="000000"/>
          <w:szCs w:val="22"/>
        </w:rPr>
        <w:t>de cas de force majeure, au sens des dispositions législatives et réglementaires en vigueur et, notamment, le code civil.</w:t>
      </w:r>
    </w:p>
    <w:p w14:paraId="10EAAE02" w14:textId="77777777" w:rsidR="0094523A" w:rsidRPr="00B96EDC" w:rsidRDefault="0094523A" w:rsidP="000C6618">
      <w:pPr>
        <w:numPr>
          <w:ilvl w:val="0"/>
          <w:numId w:val="13"/>
        </w:numPr>
        <w:autoSpaceDE w:val="0"/>
        <w:autoSpaceDN w:val="0"/>
        <w:adjustRightInd w:val="0"/>
        <w:jc w:val="both"/>
        <w:rPr>
          <w:rFonts w:cs="Arial"/>
          <w:bCs/>
          <w:color w:val="000000"/>
          <w:szCs w:val="22"/>
        </w:rPr>
      </w:pPr>
      <w:r w:rsidRPr="00B96EDC">
        <w:rPr>
          <w:rFonts w:cs="Arial"/>
          <w:bCs/>
          <w:color w:val="000000"/>
          <w:szCs w:val="22"/>
        </w:rPr>
        <w:lastRenderedPageBreak/>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B96EDC" w:rsidRDefault="00D865CD" w:rsidP="0094523A">
      <w:pPr>
        <w:autoSpaceDE w:val="0"/>
        <w:autoSpaceDN w:val="0"/>
        <w:adjustRightInd w:val="0"/>
        <w:jc w:val="both"/>
        <w:rPr>
          <w:rFonts w:cs="Arial"/>
          <w:bCs/>
          <w:color w:val="000000"/>
          <w:szCs w:val="22"/>
        </w:rPr>
      </w:pPr>
    </w:p>
    <w:p w14:paraId="3977DB36"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B96EDC"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B96EDC"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B96EDC" w:rsidRDefault="0094523A" w:rsidP="0094523A">
            <w:pPr>
              <w:jc w:val="center"/>
              <w:rPr>
                <w:rFonts w:ascii="Calibri" w:hAnsi="Calibri" w:cs="Calibri"/>
                <w:szCs w:val="22"/>
              </w:rPr>
            </w:pPr>
            <w:r w:rsidRPr="00B96EDC">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B96EDC" w:rsidRDefault="0094523A" w:rsidP="0094523A">
            <w:pPr>
              <w:jc w:val="center"/>
              <w:rPr>
                <w:rFonts w:ascii="Calibri" w:hAnsi="Calibri" w:cs="Calibri"/>
                <w:szCs w:val="22"/>
              </w:rPr>
            </w:pPr>
            <w:r w:rsidRPr="00B96EDC">
              <w:rPr>
                <w:rFonts w:ascii="Calibri" w:hAnsi="Calibri" w:cs="Calibri"/>
                <w:szCs w:val="22"/>
              </w:rPr>
              <w:t>CRITERE</w:t>
            </w:r>
          </w:p>
        </w:tc>
      </w:tr>
      <w:tr w:rsidR="0094523A" w:rsidRPr="00B96EDC"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GEL </w:t>
            </w:r>
            <w:r w:rsidRPr="00B96EDC">
              <w:rPr>
                <w:rFonts w:ascii="Calibri" w:hAnsi="Calibri" w:cs="Calibri"/>
                <w:szCs w:val="22"/>
              </w:rPr>
              <w:br/>
              <w:t xml:space="preserve">(température </w:t>
            </w:r>
            <w:r w:rsidRPr="00B96EDC">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B96EDC" w:rsidRDefault="0094523A" w:rsidP="0094523A">
            <w:pPr>
              <w:jc w:val="center"/>
              <w:rPr>
                <w:rFonts w:ascii="Calibri" w:hAnsi="Calibri" w:cs="Calibri"/>
                <w:szCs w:val="22"/>
              </w:rPr>
            </w:pPr>
            <w:r w:rsidRPr="00B96EDC">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ﾰC"/>
              </w:smartTagPr>
              <w:r w:rsidRPr="00B96EDC">
                <w:rPr>
                  <w:rFonts w:ascii="Calibri" w:hAnsi="Calibri" w:cs="Calibri"/>
                  <w:szCs w:val="22"/>
                </w:rPr>
                <w:t>-1°C</w:t>
              </w:r>
            </w:smartTag>
          </w:p>
        </w:tc>
      </w:tr>
      <w:tr w:rsidR="0094523A" w:rsidRPr="00B96EDC"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3ﾰC"/>
              </w:smartTagPr>
              <w:r w:rsidRPr="00B96EDC">
                <w:rPr>
                  <w:rFonts w:ascii="Calibri" w:hAnsi="Calibri" w:cs="Calibri"/>
                  <w:szCs w:val="22"/>
                </w:rPr>
                <w:t>-3°C</w:t>
              </w:r>
            </w:smartTag>
          </w:p>
        </w:tc>
      </w:tr>
      <w:tr w:rsidR="0094523A" w:rsidRPr="00B96EDC"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B96EDC" w:rsidRDefault="0094523A" w:rsidP="0094523A">
            <w:pPr>
              <w:jc w:val="center"/>
              <w:rPr>
                <w:rFonts w:ascii="Calibri" w:hAnsi="Calibri" w:cs="Calibri"/>
                <w:szCs w:val="22"/>
              </w:rPr>
            </w:pPr>
            <w:r w:rsidRPr="00B96EDC">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3ﾰC"/>
              </w:smartTagPr>
              <w:r w:rsidRPr="00B96EDC">
                <w:rPr>
                  <w:rFonts w:ascii="Calibri" w:hAnsi="Calibri" w:cs="Calibri"/>
                  <w:szCs w:val="22"/>
                </w:rPr>
                <w:t>-3°C</w:t>
              </w:r>
            </w:smartTag>
          </w:p>
        </w:tc>
      </w:tr>
      <w:tr w:rsidR="0094523A" w:rsidRPr="00B96EDC"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B96EDC" w:rsidRDefault="0094523A" w:rsidP="0094523A">
            <w:pPr>
              <w:jc w:val="center"/>
              <w:rPr>
                <w:rFonts w:ascii="Calibri" w:hAnsi="Calibri" w:cs="Calibri"/>
                <w:szCs w:val="22"/>
              </w:rPr>
            </w:pPr>
            <w:r w:rsidRPr="00B96EDC">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3ﾰC"/>
              </w:smartTagPr>
              <w:r w:rsidRPr="00B96EDC">
                <w:rPr>
                  <w:rFonts w:ascii="Calibri" w:hAnsi="Calibri" w:cs="Calibri"/>
                  <w:szCs w:val="22"/>
                </w:rPr>
                <w:t>-3°C</w:t>
              </w:r>
            </w:smartTag>
          </w:p>
        </w:tc>
      </w:tr>
      <w:tr w:rsidR="0094523A" w:rsidRPr="00B96EDC"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B96EDC" w:rsidRDefault="0094523A" w:rsidP="0094523A">
            <w:pPr>
              <w:jc w:val="center"/>
              <w:rPr>
                <w:rFonts w:ascii="Calibri" w:hAnsi="Calibri" w:cs="Calibri"/>
                <w:szCs w:val="22"/>
              </w:rPr>
            </w:pPr>
            <w:r w:rsidRPr="00B96EDC">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ﾰC"/>
              </w:smartTagPr>
              <w:r w:rsidRPr="00B96EDC">
                <w:rPr>
                  <w:rFonts w:ascii="Calibri" w:hAnsi="Calibri" w:cs="Calibri"/>
                  <w:szCs w:val="22"/>
                </w:rPr>
                <w:t>-1°C</w:t>
              </w:r>
            </w:smartTag>
          </w:p>
        </w:tc>
      </w:tr>
      <w:tr w:rsidR="0094523A" w:rsidRPr="00B96EDC"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B96EDC"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B96EDC" w:rsidRDefault="0094523A" w:rsidP="0094523A">
            <w:pPr>
              <w:jc w:val="center"/>
              <w:rPr>
                <w:rFonts w:ascii="Calibri" w:hAnsi="Calibri" w:cs="Calibri"/>
                <w:szCs w:val="22"/>
              </w:rPr>
            </w:pPr>
            <w:r w:rsidRPr="00B96EDC">
              <w:rPr>
                <w:rFonts w:ascii="Calibri" w:hAnsi="Calibri" w:cs="Calibri"/>
                <w:szCs w:val="22"/>
              </w:rPr>
              <w:t>Vêtures métalliques</w:t>
            </w:r>
            <w:r w:rsidRPr="00B96EDC">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ﾰC"/>
              </w:smartTagPr>
              <w:r w:rsidRPr="00B96EDC">
                <w:rPr>
                  <w:rFonts w:ascii="Calibri" w:hAnsi="Calibri" w:cs="Calibri"/>
                  <w:szCs w:val="22"/>
                </w:rPr>
                <w:t>-1°C</w:t>
              </w:r>
            </w:smartTag>
          </w:p>
        </w:tc>
      </w:tr>
      <w:tr w:rsidR="0094523A" w:rsidRPr="00B96EDC"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B96EDC" w:rsidRDefault="0094523A" w:rsidP="0094523A">
            <w:pPr>
              <w:jc w:val="center"/>
              <w:rPr>
                <w:rFonts w:ascii="Calibri" w:hAnsi="Calibri" w:cs="Calibri"/>
                <w:szCs w:val="22"/>
              </w:rPr>
            </w:pPr>
            <w:r w:rsidRPr="00B96EDC">
              <w:rPr>
                <w:rFonts w:ascii="Calibri" w:hAnsi="Calibri" w:cs="Calibri"/>
                <w:szCs w:val="22"/>
              </w:rPr>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B96EDC" w:rsidRDefault="0094523A" w:rsidP="0094523A">
            <w:pPr>
              <w:jc w:val="center"/>
              <w:rPr>
                <w:rFonts w:ascii="Calibri" w:hAnsi="Calibri" w:cs="Calibri"/>
                <w:szCs w:val="22"/>
              </w:rPr>
            </w:pPr>
            <w:r w:rsidRPr="00B96EDC">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B96EDC" w:rsidRDefault="0094523A" w:rsidP="0094523A">
            <w:pPr>
              <w:jc w:val="center"/>
              <w:rPr>
                <w:rFonts w:ascii="Calibri" w:hAnsi="Calibri" w:cs="Calibri"/>
                <w:szCs w:val="22"/>
              </w:rPr>
            </w:pPr>
            <w:r w:rsidRPr="00B96EDC">
              <w:rPr>
                <w:rFonts w:ascii="Calibri" w:hAnsi="Calibri" w:cs="Calibri"/>
                <w:szCs w:val="22"/>
              </w:rPr>
              <w:t>Sur justification d'une</w:t>
            </w:r>
            <w:r w:rsidRPr="00B96EDC">
              <w:rPr>
                <w:rFonts w:ascii="Calibri" w:hAnsi="Calibri" w:cs="Calibri"/>
                <w:szCs w:val="22"/>
              </w:rPr>
              <w:br/>
              <w:t xml:space="preserve"> impossibilité d'assurer des livraisons programmées</w:t>
            </w:r>
          </w:p>
        </w:tc>
      </w:tr>
      <w:tr w:rsidR="0094523A" w:rsidRPr="00B96EDC"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PRECIPITATIONS </w:t>
            </w:r>
            <w:r w:rsidRPr="00B96EDC">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B96EDC" w:rsidRDefault="0094523A" w:rsidP="0094523A">
            <w:pPr>
              <w:jc w:val="center"/>
              <w:rPr>
                <w:rFonts w:ascii="Calibri" w:hAnsi="Calibri" w:cs="Calibri"/>
                <w:szCs w:val="22"/>
              </w:rPr>
            </w:pPr>
            <w:r w:rsidRPr="00B96EDC">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0 mm"/>
              </w:smartTagPr>
              <w:r w:rsidRPr="00B96EDC">
                <w:rPr>
                  <w:rFonts w:ascii="Calibri" w:hAnsi="Calibri" w:cs="Calibri"/>
                  <w:szCs w:val="22"/>
                </w:rPr>
                <w:t>10 mm</w:t>
              </w:r>
            </w:smartTag>
          </w:p>
        </w:tc>
      </w:tr>
      <w:tr w:rsidR="0094523A" w:rsidRPr="00B96EDC"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5 mm"/>
              </w:smartTagPr>
              <w:r w:rsidRPr="00B96EDC">
                <w:rPr>
                  <w:rFonts w:ascii="Calibri" w:hAnsi="Calibri" w:cs="Calibri"/>
                  <w:szCs w:val="22"/>
                </w:rPr>
                <w:t>15 mm</w:t>
              </w:r>
            </w:smartTag>
          </w:p>
        </w:tc>
      </w:tr>
      <w:tr w:rsidR="0094523A" w:rsidRPr="00B96EDC"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B96EDC" w:rsidRDefault="0094523A" w:rsidP="0094523A">
            <w:pPr>
              <w:jc w:val="center"/>
              <w:rPr>
                <w:rFonts w:ascii="Calibri" w:hAnsi="Calibri" w:cs="Calibri"/>
                <w:szCs w:val="22"/>
              </w:rPr>
            </w:pPr>
            <w:r w:rsidRPr="00B96EDC">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0 mm"/>
              </w:smartTagPr>
              <w:r w:rsidRPr="00B96EDC">
                <w:rPr>
                  <w:rFonts w:ascii="Calibri" w:hAnsi="Calibri" w:cs="Calibri"/>
                  <w:szCs w:val="22"/>
                </w:rPr>
                <w:t>10 mm</w:t>
              </w:r>
            </w:smartTag>
          </w:p>
        </w:tc>
      </w:tr>
      <w:tr w:rsidR="0094523A" w:rsidRPr="00B96EDC"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B96EDC"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Charpente/vêtures métalliques/ </w:t>
            </w:r>
            <w:r w:rsidRPr="00B96EDC">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15 mm"/>
              </w:smartTagPr>
              <w:r w:rsidRPr="00B96EDC">
                <w:rPr>
                  <w:rFonts w:ascii="Calibri" w:hAnsi="Calibri" w:cs="Calibri"/>
                  <w:szCs w:val="22"/>
                </w:rPr>
                <w:t>15 mm</w:t>
              </w:r>
            </w:smartTag>
          </w:p>
        </w:tc>
      </w:tr>
      <w:tr w:rsidR="0094523A" w:rsidRPr="00B96EDC"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RAFALES DE VENT </w:t>
            </w:r>
            <w:r w:rsidRPr="00B96EDC">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72 km/h"/>
              </w:smartTagPr>
              <w:r w:rsidRPr="00B96EDC">
                <w:rPr>
                  <w:rFonts w:ascii="Calibri" w:hAnsi="Calibri" w:cs="Calibri"/>
                  <w:szCs w:val="22"/>
                </w:rPr>
                <w:t>72 km/h</w:t>
              </w:r>
            </w:smartTag>
          </w:p>
        </w:tc>
      </w:tr>
      <w:tr w:rsidR="0094523A" w:rsidRPr="00B96EDC"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B96EDC" w:rsidRDefault="0094523A" w:rsidP="0094523A">
            <w:pPr>
              <w:jc w:val="center"/>
              <w:rPr>
                <w:rFonts w:ascii="Calibri" w:hAnsi="Calibri" w:cs="Calibri"/>
                <w:szCs w:val="22"/>
              </w:rPr>
            </w:pPr>
            <w:r w:rsidRPr="00B96EDC">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72 km/h"/>
              </w:smartTagPr>
              <w:r w:rsidRPr="00B96EDC">
                <w:rPr>
                  <w:rFonts w:ascii="Calibri" w:hAnsi="Calibri" w:cs="Calibri"/>
                  <w:szCs w:val="22"/>
                </w:rPr>
                <w:t>72 km/h</w:t>
              </w:r>
            </w:smartTag>
          </w:p>
        </w:tc>
      </w:tr>
      <w:tr w:rsidR="0094523A" w:rsidRPr="00B96EDC"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B96EDC" w:rsidRDefault="0094523A" w:rsidP="0094523A">
            <w:pPr>
              <w:jc w:val="center"/>
              <w:rPr>
                <w:rFonts w:ascii="Calibri" w:hAnsi="Calibri" w:cs="Calibri"/>
                <w:szCs w:val="22"/>
              </w:rPr>
            </w:pPr>
            <w:r w:rsidRPr="00B96EDC">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72 km/h"/>
              </w:smartTagPr>
              <w:r w:rsidRPr="00B96EDC">
                <w:rPr>
                  <w:rFonts w:ascii="Calibri" w:hAnsi="Calibri" w:cs="Calibri"/>
                  <w:szCs w:val="22"/>
                </w:rPr>
                <w:t>72 km/h</w:t>
              </w:r>
            </w:smartTag>
          </w:p>
        </w:tc>
      </w:tr>
      <w:tr w:rsidR="0094523A" w:rsidRPr="00B96EDC"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B96EDC"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B96EDC" w:rsidRDefault="0094523A" w:rsidP="0094523A">
            <w:pPr>
              <w:jc w:val="center"/>
              <w:rPr>
                <w:rFonts w:ascii="Calibri" w:hAnsi="Calibri" w:cs="Calibri"/>
                <w:szCs w:val="22"/>
              </w:rPr>
            </w:pPr>
            <w:r w:rsidRPr="00B96EDC">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 </w:t>
            </w:r>
            <w:smartTag w:uri="urn:schemas-microsoft-com:office:smarttags" w:element="metricconverter">
              <w:smartTagPr>
                <w:attr w:name="ProductID" w:val="72 km/h"/>
              </w:smartTagPr>
              <w:r w:rsidRPr="00B96EDC">
                <w:rPr>
                  <w:rFonts w:ascii="Calibri" w:hAnsi="Calibri" w:cs="Calibri"/>
                  <w:szCs w:val="22"/>
                </w:rPr>
                <w:t>72 km/h</w:t>
              </w:r>
            </w:smartTag>
          </w:p>
        </w:tc>
      </w:tr>
      <w:tr w:rsidR="0094523A" w:rsidRPr="00B96EDC"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B96EDC" w:rsidRDefault="0094523A" w:rsidP="0094523A">
            <w:pPr>
              <w:jc w:val="center"/>
              <w:rPr>
                <w:rFonts w:ascii="Calibri" w:hAnsi="Calibri" w:cs="Calibri"/>
                <w:szCs w:val="22"/>
              </w:rPr>
            </w:pPr>
            <w:r w:rsidRPr="00B96EDC">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B96EDC" w:rsidRDefault="0094523A" w:rsidP="0094523A">
            <w:pPr>
              <w:jc w:val="center"/>
              <w:rPr>
                <w:rFonts w:ascii="Calibri" w:hAnsi="Calibri" w:cs="Calibri"/>
                <w:szCs w:val="22"/>
              </w:rPr>
            </w:pPr>
            <w:r w:rsidRPr="00B96EDC">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B96EDC" w:rsidRDefault="0094523A" w:rsidP="0094523A">
            <w:pPr>
              <w:jc w:val="center"/>
              <w:rPr>
                <w:rFonts w:ascii="Calibri" w:hAnsi="Calibri" w:cs="Calibri"/>
                <w:szCs w:val="22"/>
              </w:rPr>
            </w:pPr>
            <w:r w:rsidRPr="00B96EDC">
              <w:rPr>
                <w:rFonts w:ascii="Calibri" w:hAnsi="Calibri" w:cs="Calibri"/>
                <w:szCs w:val="22"/>
              </w:rPr>
              <w:t>chute journalière</w:t>
            </w:r>
            <w:r w:rsidRPr="00B96EDC">
              <w:rPr>
                <w:rFonts w:ascii="Calibri" w:hAnsi="Calibri" w:cs="Calibri"/>
                <w:szCs w:val="22"/>
              </w:rPr>
              <w:br/>
              <w:t xml:space="preserve">  ≥ </w:t>
            </w:r>
            <w:smartTag w:uri="urn:schemas-microsoft-com:office:smarttags" w:element="metricconverter">
              <w:smartTagPr>
                <w:attr w:name="ProductID" w:val="10 mm"/>
              </w:smartTagPr>
              <w:r w:rsidRPr="00B96EDC">
                <w:rPr>
                  <w:rFonts w:ascii="Calibri" w:hAnsi="Calibri" w:cs="Calibri"/>
                  <w:szCs w:val="22"/>
                </w:rPr>
                <w:t>10 mm</w:t>
              </w:r>
            </w:smartTag>
            <w:r w:rsidRPr="00B96EDC">
              <w:rPr>
                <w:rFonts w:ascii="Calibri" w:hAnsi="Calibri" w:cs="Calibri"/>
                <w:szCs w:val="22"/>
              </w:rPr>
              <w:t xml:space="preserve">, </w:t>
            </w:r>
            <w:r w:rsidRPr="00B96EDC">
              <w:rPr>
                <w:rFonts w:ascii="Calibri" w:hAnsi="Calibri" w:cs="Calibri"/>
                <w:szCs w:val="22"/>
              </w:rPr>
              <w:br/>
              <w:t>restant au sol</w:t>
            </w:r>
          </w:p>
        </w:tc>
      </w:tr>
      <w:tr w:rsidR="0094523A" w:rsidRPr="00B96EDC"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B96EDC" w:rsidRDefault="0094523A" w:rsidP="0094523A">
            <w:pPr>
              <w:jc w:val="center"/>
              <w:rPr>
                <w:rFonts w:ascii="Calibri" w:hAnsi="Calibri" w:cs="Calibri"/>
                <w:szCs w:val="22"/>
              </w:rPr>
            </w:pPr>
            <w:r w:rsidRPr="00B96EDC">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B96EDC" w:rsidRDefault="0094523A" w:rsidP="0094523A">
            <w:pPr>
              <w:rPr>
                <w:rFonts w:ascii="Calibri" w:hAnsi="Calibri" w:cs="Calibri"/>
                <w:szCs w:val="22"/>
              </w:rPr>
            </w:pPr>
          </w:p>
        </w:tc>
      </w:tr>
      <w:tr w:rsidR="0094523A" w:rsidRPr="00B96EDC"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B96EDC" w:rsidRDefault="0094523A" w:rsidP="0094523A">
            <w:pPr>
              <w:jc w:val="center"/>
              <w:rPr>
                <w:rFonts w:ascii="Calibri" w:hAnsi="Calibri" w:cs="Calibri"/>
                <w:szCs w:val="22"/>
              </w:rPr>
            </w:pPr>
            <w:r w:rsidRPr="00B96EDC">
              <w:rPr>
                <w:rFonts w:ascii="Calibri" w:hAnsi="Calibri" w:cs="Calibri"/>
                <w:szCs w:val="22"/>
              </w:rPr>
              <w:t>Vêtures métalliques/</w:t>
            </w:r>
            <w:r w:rsidRPr="00B96EDC">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B96EDC" w:rsidRDefault="0094523A" w:rsidP="0094523A">
            <w:pPr>
              <w:rPr>
                <w:rFonts w:ascii="Calibri" w:hAnsi="Calibri" w:cs="Calibri"/>
                <w:szCs w:val="22"/>
              </w:rPr>
            </w:pPr>
          </w:p>
        </w:tc>
      </w:tr>
      <w:tr w:rsidR="0094523A" w:rsidRPr="00B96EDC"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B96EDC"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B96EDC" w:rsidRDefault="0094523A" w:rsidP="0094523A">
            <w:pPr>
              <w:jc w:val="center"/>
              <w:rPr>
                <w:rFonts w:ascii="Calibri" w:hAnsi="Calibri" w:cs="Calibri"/>
                <w:szCs w:val="22"/>
              </w:rPr>
            </w:pPr>
            <w:r w:rsidRPr="00B96EDC">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B96EDC" w:rsidRDefault="0094523A" w:rsidP="0094523A">
            <w:pPr>
              <w:rPr>
                <w:rFonts w:ascii="Calibri" w:hAnsi="Calibri" w:cs="Calibri"/>
                <w:szCs w:val="22"/>
              </w:rPr>
            </w:pPr>
          </w:p>
        </w:tc>
      </w:tr>
      <w:tr w:rsidR="0094523A" w:rsidRPr="00B96EDC"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B96EDC"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B96EDC" w:rsidRDefault="0094523A" w:rsidP="0094523A">
            <w:pPr>
              <w:jc w:val="center"/>
              <w:rPr>
                <w:rFonts w:ascii="Calibri" w:hAnsi="Calibri" w:cs="Calibri"/>
                <w:szCs w:val="22"/>
              </w:rPr>
            </w:pPr>
            <w:r w:rsidRPr="00B96EDC">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B96EDC" w:rsidRDefault="0094523A" w:rsidP="0094523A">
            <w:pPr>
              <w:rPr>
                <w:rFonts w:ascii="Calibri" w:hAnsi="Calibri" w:cs="Calibri"/>
                <w:szCs w:val="22"/>
              </w:rPr>
            </w:pPr>
          </w:p>
        </w:tc>
      </w:tr>
    </w:tbl>
    <w:p w14:paraId="7FD97806" w14:textId="77777777" w:rsidR="0094523A" w:rsidRPr="00B96EDC" w:rsidRDefault="0094523A" w:rsidP="00411BC6">
      <w:pPr>
        <w:autoSpaceDE w:val="0"/>
        <w:autoSpaceDN w:val="0"/>
        <w:adjustRightInd w:val="0"/>
        <w:jc w:val="both"/>
        <w:rPr>
          <w:rFonts w:cs="Arial"/>
          <w:bCs/>
          <w:color w:val="000000"/>
          <w:szCs w:val="22"/>
        </w:rPr>
      </w:pPr>
    </w:p>
    <w:p w14:paraId="54DE7278"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B96EDC">
        <w:rPr>
          <w:rFonts w:cs="Arial"/>
          <w:bCs/>
          <w:color w:val="000000"/>
          <w:szCs w:val="22"/>
        </w:rPr>
        <w:t xml:space="preserve"> cours d’exécution de son fait.</w:t>
      </w:r>
    </w:p>
    <w:p w14:paraId="74DA3BD5" w14:textId="77777777" w:rsidR="0094523A" w:rsidRPr="00B96EDC" w:rsidRDefault="0094523A" w:rsidP="0094523A">
      <w:pPr>
        <w:autoSpaceDE w:val="0"/>
        <w:autoSpaceDN w:val="0"/>
        <w:adjustRightInd w:val="0"/>
        <w:jc w:val="both"/>
        <w:rPr>
          <w:rFonts w:cs="Arial"/>
          <w:bCs/>
          <w:color w:val="000000"/>
          <w:szCs w:val="22"/>
        </w:rPr>
      </w:pPr>
    </w:p>
    <w:p w14:paraId="73365D33" w14:textId="77777777" w:rsidR="00D865CD" w:rsidRPr="00B96EDC" w:rsidRDefault="00D865CD" w:rsidP="000C6618">
      <w:pPr>
        <w:pStyle w:val="Titre1"/>
        <w:numPr>
          <w:ilvl w:val="2"/>
          <w:numId w:val="6"/>
        </w:numPr>
        <w:rPr>
          <w:rFonts w:cs="Arial"/>
          <w:color w:val="000000"/>
          <w:szCs w:val="22"/>
          <w:u w:val="none"/>
        </w:rPr>
      </w:pPr>
      <w:bookmarkStart w:id="52" w:name="_Toc101272899"/>
      <w:bookmarkStart w:id="53" w:name="_Toc203576183"/>
      <w:r w:rsidRPr="00B96EDC">
        <w:rPr>
          <w:rFonts w:cs="Arial"/>
          <w:b w:val="0"/>
          <w:i/>
          <w:color w:val="000000"/>
          <w:szCs w:val="22"/>
          <w:u w:val="none"/>
        </w:rPr>
        <w:t>Prolongations du fait du CEA</w:t>
      </w:r>
      <w:bookmarkEnd w:id="52"/>
      <w:bookmarkEnd w:id="53"/>
    </w:p>
    <w:p w14:paraId="07A2736E"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ab/>
      </w:r>
    </w:p>
    <w:p w14:paraId="01CF1343" w14:textId="77777777" w:rsidR="00D865CD" w:rsidRPr="00B96EDC" w:rsidRDefault="00D865CD" w:rsidP="000C6618">
      <w:pPr>
        <w:pStyle w:val="Titre1"/>
        <w:numPr>
          <w:ilvl w:val="2"/>
          <w:numId w:val="6"/>
        </w:numPr>
        <w:rPr>
          <w:rFonts w:cs="Arial"/>
          <w:color w:val="000000"/>
          <w:szCs w:val="22"/>
          <w:u w:val="none"/>
        </w:rPr>
      </w:pPr>
      <w:bookmarkStart w:id="54" w:name="_Toc101272900"/>
      <w:bookmarkStart w:id="55" w:name="_Toc203576184"/>
      <w:r w:rsidRPr="00B96EDC">
        <w:rPr>
          <w:rFonts w:cs="Arial"/>
          <w:b w:val="0"/>
          <w:i/>
          <w:color w:val="000000"/>
          <w:szCs w:val="22"/>
          <w:u w:val="none"/>
        </w:rPr>
        <w:lastRenderedPageBreak/>
        <w:t>Prolongations du fait du Titulaire</w:t>
      </w:r>
      <w:bookmarkEnd w:id="54"/>
      <w:bookmarkEnd w:id="55"/>
    </w:p>
    <w:p w14:paraId="0022B1B5" w14:textId="77777777" w:rsidR="0094523A" w:rsidRPr="00B96EDC" w:rsidRDefault="0094523A" w:rsidP="0094523A">
      <w:pPr>
        <w:autoSpaceDE w:val="0"/>
        <w:autoSpaceDN w:val="0"/>
        <w:adjustRightInd w:val="0"/>
        <w:jc w:val="both"/>
        <w:rPr>
          <w:rFonts w:cs="Arial"/>
          <w:bCs/>
          <w:color w:val="000000"/>
          <w:szCs w:val="22"/>
        </w:rPr>
      </w:pPr>
      <w:r w:rsidRPr="00B96EDC">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B96EDC">
        <w:rPr>
          <w:rFonts w:cs="Arial"/>
          <w:bCs/>
          <w:color w:val="000000"/>
          <w:szCs w:val="22"/>
        </w:rPr>
        <w:fldChar w:fldCharType="begin"/>
      </w:r>
      <w:r w:rsidR="00D865CD" w:rsidRPr="00B96EDC">
        <w:rPr>
          <w:rFonts w:cs="Arial"/>
          <w:bCs/>
          <w:color w:val="000000"/>
          <w:szCs w:val="22"/>
        </w:rPr>
        <w:instrText xml:space="preserve"> REF _Ref389470110 \r \h  \* MERGEFORMAT </w:instrText>
      </w:r>
      <w:r w:rsidR="00D865CD" w:rsidRPr="00B96EDC">
        <w:rPr>
          <w:rFonts w:cs="Arial"/>
          <w:bCs/>
          <w:color w:val="000000"/>
          <w:szCs w:val="22"/>
        </w:rPr>
      </w:r>
      <w:r w:rsidR="00D865CD" w:rsidRPr="00B96EDC">
        <w:rPr>
          <w:rFonts w:cs="Arial"/>
          <w:bCs/>
          <w:color w:val="000000"/>
          <w:szCs w:val="22"/>
        </w:rPr>
        <w:fldChar w:fldCharType="separate"/>
      </w:r>
      <w:r w:rsidR="00D865CD" w:rsidRPr="00B96EDC">
        <w:rPr>
          <w:rFonts w:cs="Arial"/>
          <w:bCs/>
          <w:color w:val="000000"/>
          <w:szCs w:val="22"/>
        </w:rPr>
        <w:t>Article 19 -</w:t>
      </w:r>
      <w:r w:rsidR="00D865CD" w:rsidRPr="00B96EDC">
        <w:rPr>
          <w:rFonts w:cs="Arial"/>
          <w:bCs/>
          <w:color w:val="000000"/>
          <w:szCs w:val="22"/>
        </w:rPr>
        <w:fldChar w:fldCharType="end"/>
      </w:r>
      <w:r w:rsidR="00D865CD" w:rsidRPr="00B96EDC">
        <w:rPr>
          <w:rFonts w:cs="Arial"/>
          <w:bCs/>
          <w:color w:val="000000"/>
          <w:szCs w:val="22"/>
        </w:rPr>
        <w:t xml:space="preserve"> </w:t>
      </w:r>
      <w:r w:rsidRPr="00B96EDC">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B96EDC">
        <w:rPr>
          <w:rFonts w:cs="Arial"/>
          <w:bCs/>
          <w:color w:val="000000"/>
          <w:szCs w:val="22"/>
        </w:rPr>
        <w:t xml:space="preserve">Ces dispositions </w:t>
      </w:r>
      <w:r w:rsidR="0094523A" w:rsidRPr="00B96EDC">
        <w:rPr>
          <w:rFonts w:cs="Arial"/>
          <w:bCs/>
          <w:color w:val="000000"/>
          <w:szCs w:val="22"/>
        </w:rPr>
        <w:t>ne s’appliquent pas aux modifications du fait du Titulaire acce</w:t>
      </w:r>
      <w:r w:rsidRPr="00B96EDC">
        <w:rPr>
          <w:rFonts w:cs="Arial"/>
          <w:bCs/>
          <w:color w:val="000000"/>
          <w:szCs w:val="22"/>
        </w:rPr>
        <w:t>ptées par le CEA</w:t>
      </w:r>
      <w:r w:rsidR="0094523A" w:rsidRPr="00B96EDC">
        <w:rPr>
          <w:rFonts w:cs="Arial"/>
          <w:bCs/>
          <w:color w:val="000000"/>
          <w:szCs w:val="22"/>
        </w:rPr>
        <w:t>.</w:t>
      </w:r>
    </w:p>
    <w:p w14:paraId="4698E03B" w14:textId="28C1CA25" w:rsidR="00411BC6" w:rsidRDefault="00411BC6" w:rsidP="00411BC6">
      <w:pPr>
        <w:autoSpaceDE w:val="0"/>
        <w:autoSpaceDN w:val="0"/>
        <w:adjustRightInd w:val="0"/>
        <w:jc w:val="both"/>
        <w:rPr>
          <w:rFonts w:cs="Arial"/>
          <w:bCs/>
          <w:color w:val="000000"/>
          <w:szCs w:val="22"/>
        </w:rPr>
      </w:pPr>
    </w:p>
    <w:p w14:paraId="2D74C33C" w14:textId="77777777" w:rsidR="00B96EDC" w:rsidRPr="00200502" w:rsidRDefault="00B96EDC" w:rsidP="00411BC6">
      <w:pPr>
        <w:autoSpaceDE w:val="0"/>
        <w:autoSpaceDN w:val="0"/>
        <w:adjustRightInd w:val="0"/>
        <w:jc w:val="both"/>
        <w:rPr>
          <w:rFonts w:cs="Arial"/>
          <w:b/>
          <w:bCs/>
          <w:color w:val="E36C0A"/>
          <w:szCs w:val="22"/>
        </w:rPr>
      </w:pPr>
    </w:p>
    <w:p w14:paraId="71DF2281" w14:textId="7372ADCF" w:rsidR="00411BC6" w:rsidRPr="00B96EDC" w:rsidRDefault="00411BC6" w:rsidP="000C6618">
      <w:pPr>
        <w:pStyle w:val="Titre1"/>
        <w:numPr>
          <w:ilvl w:val="0"/>
          <w:numId w:val="6"/>
        </w:numPr>
      </w:pPr>
      <w:r>
        <w:t xml:space="preserve"> </w:t>
      </w:r>
      <w:bookmarkStart w:id="56" w:name="_Toc101272901"/>
      <w:bookmarkStart w:id="57" w:name="_Toc203576185"/>
      <w:r w:rsidRPr="00B96EDC">
        <w:t>ARRETS DE CHANTIER</w:t>
      </w:r>
      <w:bookmarkEnd w:id="56"/>
      <w:bookmarkEnd w:id="57"/>
    </w:p>
    <w:p w14:paraId="1182D650" w14:textId="77777777" w:rsidR="00B96EDC" w:rsidRPr="00B96EDC" w:rsidRDefault="00B96EDC" w:rsidP="00B96EDC"/>
    <w:p w14:paraId="183B9E5C"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B96EDC" w:rsidRDefault="00041560" w:rsidP="00411BC6">
      <w:pPr>
        <w:numPr>
          <w:ilvl w:val="12"/>
          <w:numId w:val="0"/>
        </w:numPr>
        <w:jc w:val="both"/>
        <w:rPr>
          <w:rFonts w:cs="Arial"/>
          <w:color w:val="000000"/>
          <w:szCs w:val="22"/>
        </w:rPr>
      </w:pPr>
    </w:p>
    <w:p w14:paraId="27A611B8" w14:textId="4895CB89" w:rsidR="00411BC6" w:rsidRPr="00B96EDC" w:rsidRDefault="00411BC6" w:rsidP="000C6618">
      <w:pPr>
        <w:numPr>
          <w:ilvl w:val="1"/>
          <w:numId w:val="6"/>
        </w:numPr>
        <w:jc w:val="both"/>
        <w:rPr>
          <w:rFonts w:cs="Arial"/>
          <w:color w:val="000000"/>
          <w:szCs w:val="22"/>
        </w:rPr>
      </w:pPr>
      <w:r w:rsidRPr="00B96EDC">
        <w:rPr>
          <w:rFonts w:cs="Arial"/>
          <w:color w:val="000000"/>
          <w:szCs w:val="22"/>
        </w:rPr>
        <w:t xml:space="preserve"> </w:t>
      </w:r>
      <w:r w:rsidRPr="00B96EDC">
        <w:rPr>
          <w:rFonts w:cs="Arial"/>
          <w:b/>
          <w:color w:val="000000"/>
          <w:szCs w:val="22"/>
        </w:rPr>
        <w:t>Arrêts de chantier programmés</w:t>
      </w:r>
    </w:p>
    <w:p w14:paraId="35AE1D3D" w14:textId="77777777" w:rsidR="00B96EDC" w:rsidRPr="00B96EDC" w:rsidRDefault="00B96EDC" w:rsidP="00B96EDC">
      <w:pPr>
        <w:jc w:val="both"/>
        <w:rPr>
          <w:rFonts w:cs="Arial"/>
          <w:color w:val="000000"/>
          <w:szCs w:val="22"/>
        </w:rPr>
      </w:pPr>
    </w:p>
    <w:p w14:paraId="2902774B"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Les jours de fermeture du Centre sont considérés comme des arrêts de chantier programmés.</w:t>
      </w:r>
    </w:p>
    <w:p w14:paraId="50A68E76"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B96EDC" w:rsidRDefault="00411BC6" w:rsidP="00411BC6">
      <w:pPr>
        <w:numPr>
          <w:ilvl w:val="12"/>
          <w:numId w:val="0"/>
        </w:numPr>
        <w:jc w:val="both"/>
        <w:rPr>
          <w:rFonts w:cs="Arial"/>
          <w:color w:val="000000"/>
          <w:szCs w:val="22"/>
        </w:rPr>
      </w:pPr>
    </w:p>
    <w:p w14:paraId="3A470933" w14:textId="3176A29B" w:rsidR="00411BC6" w:rsidRPr="00B96EDC" w:rsidRDefault="00411BC6" w:rsidP="000C6618">
      <w:pPr>
        <w:numPr>
          <w:ilvl w:val="1"/>
          <w:numId w:val="6"/>
        </w:numPr>
        <w:jc w:val="both"/>
        <w:rPr>
          <w:rFonts w:cs="Arial"/>
          <w:color w:val="000000"/>
          <w:szCs w:val="22"/>
        </w:rPr>
      </w:pPr>
      <w:r w:rsidRPr="00B96EDC">
        <w:rPr>
          <w:rFonts w:cs="Arial"/>
          <w:color w:val="000000"/>
          <w:szCs w:val="22"/>
        </w:rPr>
        <w:t xml:space="preserve"> </w:t>
      </w:r>
      <w:r w:rsidRPr="00B96EDC">
        <w:rPr>
          <w:rFonts w:cs="Arial"/>
          <w:b/>
          <w:color w:val="000000"/>
          <w:szCs w:val="22"/>
        </w:rPr>
        <w:t>Arrêts de chantier inopinés</w:t>
      </w:r>
    </w:p>
    <w:p w14:paraId="2F48E143" w14:textId="77777777" w:rsidR="00B96EDC" w:rsidRPr="00B96EDC" w:rsidRDefault="00B96EDC" w:rsidP="00B96EDC">
      <w:pPr>
        <w:jc w:val="both"/>
        <w:rPr>
          <w:rFonts w:cs="Arial"/>
          <w:color w:val="000000"/>
          <w:szCs w:val="22"/>
        </w:rPr>
      </w:pPr>
    </w:p>
    <w:p w14:paraId="5238C9F6" w14:textId="2337EC97" w:rsidR="00411BC6" w:rsidRPr="00B96EDC" w:rsidRDefault="00411BC6" w:rsidP="00411BC6">
      <w:pPr>
        <w:numPr>
          <w:ilvl w:val="12"/>
          <w:numId w:val="0"/>
        </w:numPr>
        <w:jc w:val="both"/>
        <w:rPr>
          <w:rFonts w:cs="Arial"/>
          <w:color w:val="000000"/>
          <w:szCs w:val="22"/>
        </w:rPr>
      </w:pPr>
      <w:r w:rsidRPr="00B96EDC">
        <w:rPr>
          <w:rFonts w:cs="Arial"/>
          <w:color w:val="000000"/>
          <w:szCs w:val="22"/>
        </w:rPr>
        <w:t xml:space="preserve">En cas d'arrêt de chantier inopiné du fait du CEA, une indemnisation est due au Titulaire au-delà d’une franchise d’une journée d’arrêt et ne peut pas excéder </w:t>
      </w:r>
      <w:r w:rsidR="00BC7D2A" w:rsidRPr="00B96EDC">
        <w:rPr>
          <w:rFonts w:cs="Arial"/>
          <w:color w:val="000000"/>
          <w:szCs w:val="22"/>
        </w:rPr>
        <w:t xml:space="preserve">trois jours </w:t>
      </w:r>
      <w:r w:rsidRPr="00B96EDC">
        <w:rPr>
          <w:rFonts w:cs="Arial"/>
          <w:color w:val="000000"/>
          <w:szCs w:val="22"/>
        </w:rPr>
        <w:t xml:space="preserve">de chantier à compter de la date de notification de l'arrêt. </w:t>
      </w:r>
    </w:p>
    <w:p w14:paraId="67A8B370" w14:textId="77777777" w:rsidR="00411BC6" w:rsidRPr="00B96EDC" w:rsidRDefault="00411BC6" w:rsidP="00411BC6">
      <w:pPr>
        <w:numPr>
          <w:ilvl w:val="12"/>
          <w:numId w:val="0"/>
        </w:numPr>
        <w:jc w:val="both"/>
        <w:rPr>
          <w:rFonts w:cs="Arial"/>
          <w:color w:val="000000"/>
          <w:szCs w:val="22"/>
        </w:rPr>
      </w:pPr>
      <w:r w:rsidRPr="00B96EDC">
        <w:rPr>
          <w:rFonts w:cs="Arial"/>
          <w:color w:val="000000"/>
          <w:szCs w:val="22"/>
        </w:rPr>
        <w:t>Le monta</w:t>
      </w:r>
      <w:r w:rsidR="0094523A" w:rsidRPr="00B96EDC">
        <w:rPr>
          <w:rFonts w:cs="Arial"/>
          <w:color w:val="000000"/>
          <w:szCs w:val="22"/>
        </w:rPr>
        <w:t>nt de l’indemnisation est fixé</w:t>
      </w:r>
      <w:r w:rsidRPr="00B96EDC">
        <w:rPr>
          <w:rFonts w:cs="Arial"/>
          <w:color w:val="000000"/>
          <w:szCs w:val="22"/>
        </w:rPr>
        <w:t xml:space="preserve"> à un pour mille du montant hors taxes du marc</w:t>
      </w:r>
      <w:r w:rsidR="0094523A" w:rsidRPr="00B96EDC">
        <w:rPr>
          <w:rFonts w:cs="Arial"/>
          <w:color w:val="000000"/>
          <w:szCs w:val="22"/>
        </w:rPr>
        <w:t>hé par jour ouvré</w:t>
      </w:r>
      <w:r w:rsidRPr="00B96EDC">
        <w:rPr>
          <w:rFonts w:cs="Arial"/>
          <w:color w:val="000000"/>
          <w:szCs w:val="22"/>
        </w:rPr>
        <w:t xml:space="preserve"> d’arrêt.</w:t>
      </w:r>
    </w:p>
    <w:p w14:paraId="5AA00E47" w14:textId="7B561BD5" w:rsidR="00411BC6" w:rsidRPr="00B96EDC" w:rsidRDefault="00411BC6" w:rsidP="00411BC6">
      <w:pPr>
        <w:numPr>
          <w:ilvl w:val="12"/>
          <w:numId w:val="0"/>
        </w:numPr>
        <w:jc w:val="both"/>
        <w:rPr>
          <w:rFonts w:cs="Arial"/>
          <w:color w:val="000000"/>
          <w:szCs w:val="22"/>
        </w:rPr>
      </w:pPr>
      <w:r w:rsidRPr="00B96EDC">
        <w:rPr>
          <w:rFonts w:cs="Arial"/>
          <w:color w:val="000000"/>
          <w:szCs w:val="22"/>
        </w:rPr>
        <w:t>Le règlement des sommes éventuellement dues par le CEA au titre des arrêts de chantier inopinés i</w:t>
      </w:r>
      <w:r w:rsidR="0094523A" w:rsidRPr="00B96EDC">
        <w:rPr>
          <w:rFonts w:cs="Arial"/>
          <w:color w:val="000000"/>
          <w:szCs w:val="22"/>
        </w:rPr>
        <w:t xml:space="preserve">ntervient après la réception de </w:t>
      </w:r>
      <w:r w:rsidRPr="00B96EDC">
        <w:rPr>
          <w:rFonts w:cs="Arial"/>
          <w:color w:val="000000"/>
          <w:szCs w:val="22"/>
        </w:rPr>
        <w:t>l’Ouvrage et mise en place de l’avenant correspondant.</w:t>
      </w:r>
    </w:p>
    <w:p w14:paraId="4950A8E9" w14:textId="77777777" w:rsidR="00D865CD" w:rsidRPr="00B96EDC" w:rsidRDefault="00D865CD" w:rsidP="00411BC6">
      <w:pPr>
        <w:numPr>
          <w:ilvl w:val="12"/>
          <w:numId w:val="0"/>
        </w:numPr>
        <w:jc w:val="both"/>
        <w:rPr>
          <w:rFonts w:cs="Arial"/>
          <w:color w:val="000000"/>
          <w:szCs w:val="22"/>
        </w:rPr>
      </w:pPr>
    </w:p>
    <w:p w14:paraId="366CDACC" w14:textId="700D7A7A" w:rsidR="00D865CD" w:rsidRPr="00B96EDC" w:rsidRDefault="00D865CD" w:rsidP="00D865CD">
      <w:pPr>
        <w:numPr>
          <w:ilvl w:val="12"/>
          <w:numId w:val="0"/>
        </w:numPr>
        <w:jc w:val="both"/>
        <w:rPr>
          <w:rFonts w:cs="Arial"/>
          <w:color w:val="000000"/>
          <w:szCs w:val="22"/>
        </w:rPr>
      </w:pPr>
      <w:r w:rsidRPr="00B96EDC">
        <w:rPr>
          <w:rFonts w:cs="Arial"/>
          <w:color w:val="000000"/>
          <w:szCs w:val="22"/>
        </w:rPr>
        <w:t xml:space="preserve">Les arrêts de chantier inopinés du fait d’évènements tels que ceux visés à </w:t>
      </w:r>
      <w:r w:rsidRPr="009318F9">
        <w:rPr>
          <w:rFonts w:cs="Arial"/>
          <w:color w:val="000000"/>
          <w:szCs w:val="22"/>
        </w:rPr>
        <w:t xml:space="preserve">l’article </w:t>
      </w:r>
      <w:r w:rsidR="001331CC" w:rsidRPr="009318F9">
        <w:rPr>
          <w:rFonts w:cs="Arial"/>
          <w:color w:val="000000"/>
          <w:szCs w:val="22"/>
        </w:rPr>
        <w:fldChar w:fldCharType="begin"/>
      </w:r>
      <w:r w:rsidR="001331CC" w:rsidRPr="009318F9">
        <w:rPr>
          <w:rFonts w:cs="Arial"/>
          <w:color w:val="000000"/>
          <w:szCs w:val="22"/>
        </w:rPr>
        <w:instrText xml:space="preserve"> REF _Ref389470298 \r \h  \* MERGEFORMAT </w:instrText>
      </w:r>
      <w:r w:rsidR="001331CC" w:rsidRPr="009318F9">
        <w:rPr>
          <w:rFonts w:cs="Arial"/>
          <w:color w:val="000000"/>
          <w:szCs w:val="22"/>
        </w:rPr>
      </w:r>
      <w:r w:rsidR="001331CC" w:rsidRPr="009318F9">
        <w:rPr>
          <w:rFonts w:cs="Arial"/>
          <w:color w:val="000000"/>
          <w:szCs w:val="22"/>
        </w:rPr>
        <w:fldChar w:fldCharType="separate"/>
      </w:r>
      <w:r w:rsidR="009318F9" w:rsidRPr="009318F9">
        <w:rPr>
          <w:rFonts w:cs="Arial"/>
          <w:color w:val="000000"/>
          <w:szCs w:val="22"/>
        </w:rPr>
        <w:t>15.2.1 -</w:t>
      </w:r>
      <w:r w:rsidR="001331CC" w:rsidRPr="009318F9">
        <w:rPr>
          <w:rFonts w:cs="Arial"/>
          <w:color w:val="000000"/>
          <w:szCs w:val="22"/>
        </w:rPr>
        <w:fldChar w:fldCharType="end"/>
      </w:r>
      <w:r w:rsidRPr="00B96EDC">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B96EDC" w:rsidRDefault="00D865CD" w:rsidP="00411BC6">
      <w:pPr>
        <w:numPr>
          <w:ilvl w:val="12"/>
          <w:numId w:val="0"/>
        </w:numPr>
        <w:jc w:val="both"/>
        <w:rPr>
          <w:rFonts w:cs="Arial"/>
          <w:color w:val="000000"/>
          <w:szCs w:val="22"/>
        </w:rPr>
      </w:pPr>
    </w:p>
    <w:p w14:paraId="2745A75A" w14:textId="19F68FB9" w:rsidR="00411BC6" w:rsidRPr="00B96EDC" w:rsidRDefault="00411BC6" w:rsidP="000C6618">
      <w:pPr>
        <w:numPr>
          <w:ilvl w:val="1"/>
          <w:numId w:val="6"/>
        </w:numPr>
        <w:jc w:val="both"/>
        <w:rPr>
          <w:rFonts w:cs="Arial"/>
          <w:color w:val="000000"/>
          <w:szCs w:val="22"/>
        </w:rPr>
      </w:pPr>
      <w:r w:rsidRPr="00B96EDC">
        <w:rPr>
          <w:rFonts w:cs="Arial"/>
          <w:color w:val="000000"/>
          <w:szCs w:val="22"/>
        </w:rPr>
        <w:t xml:space="preserve"> </w:t>
      </w:r>
      <w:r w:rsidRPr="00B96EDC">
        <w:rPr>
          <w:rFonts w:cs="Arial"/>
          <w:b/>
          <w:color w:val="000000"/>
          <w:szCs w:val="22"/>
        </w:rPr>
        <w:t>Reprise du travail</w:t>
      </w:r>
    </w:p>
    <w:p w14:paraId="22F47185" w14:textId="77777777" w:rsidR="00B96EDC" w:rsidRPr="00B96EDC" w:rsidRDefault="00B96EDC" w:rsidP="00B96EDC">
      <w:pPr>
        <w:jc w:val="both"/>
        <w:rPr>
          <w:rFonts w:cs="Arial"/>
          <w:color w:val="000000"/>
          <w:szCs w:val="22"/>
        </w:rPr>
      </w:pPr>
    </w:p>
    <w:p w14:paraId="3631F0C0" w14:textId="0442E87E" w:rsidR="00411BC6" w:rsidRPr="00B96EDC" w:rsidRDefault="00411BC6" w:rsidP="00411BC6">
      <w:pPr>
        <w:numPr>
          <w:ilvl w:val="12"/>
          <w:numId w:val="0"/>
        </w:numPr>
        <w:jc w:val="both"/>
        <w:rPr>
          <w:rFonts w:cs="Arial"/>
          <w:color w:val="000000"/>
          <w:szCs w:val="22"/>
        </w:rPr>
      </w:pPr>
      <w:r w:rsidRPr="00B96EDC">
        <w:rPr>
          <w:rFonts w:cs="Arial"/>
          <w:color w:val="000000"/>
          <w:szCs w:val="22"/>
        </w:rPr>
        <w:t xml:space="preserve">Quel que soit le type d'arrêt de chantier, le Titulaire s'engage à reprendre l'exécution de la prestation interrompue au plus tard </w:t>
      </w:r>
      <w:r w:rsidR="00BC7D2A" w:rsidRPr="00B96EDC">
        <w:rPr>
          <w:rFonts w:cs="Arial"/>
          <w:color w:val="000000"/>
          <w:szCs w:val="22"/>
        </w:rPr>
        <w:t xml:space="preserve">48 heures </w:t>
      </w:r>
      <w:r w:rsidRPr="00B96EDC">
        <w:rPr>
          <w:rFonts w:cs="Arial"/>
          <w:color w:val="000000"/>
          <w:szCs w:val="22"/>
        </w:rPr>
        <w:t xml:space="preserve">après l'avertissement par le CEA, </w:t>
      </w:r>
      <w:r w:rsidR="00BC7D2A" w:rsidRPr="00B96EDC">
        <w:rPr>
          <w:rFonts w:cs="Arial"/>
          <w:color w:val="000000"/>
          <w:szCs w:val="22"/>
        </w:rPr>
        <w:t xml:space="preserve">(notification par email du CEA / MOE / OPC), </w:t>
      </w:r>
      <w:r w:rsidRPr="00B96EDC">
        <w:rPr>
          <w:rFonts w:cs="Arial"/>
          <w:color w:val="000000"/>
          <w:szCs w:val="22"/>
        </w:rPr>
        <w:t>de la fin de l'indisponibilité.</w:t>
      </w:r>
    </w:p>
    <w:p w14:paraId="34EDD369" w14:textId="77777777" w:rsidR="00411BC6" w:rsidRPr="00B96EDC" w:rsidRDefault="00411BC6" w:rsidP="00411BC6">
      <w:pPr>
        <w:numPr>
          <w:ilvl w:val="12"/>
          <w:numId w:val="0"/>
        </w:numPr>
        <w:jc w:val="both"/>
        <w:rPr>
          <w:rFonts w:cs="Arial"/>
          <w:color w:val="000000"/>
          <w:szCs w:val="22"/>
        </w:rPr>
      </w:pPr>
    </w:p>
    <w:p w14:paraId="22D43EEF" w14:textId="76E141BF" w:rsidR="00411BC6" w:rsidRPr="00B96EDC" w:rsidRDefault="00411BC6" w:rsidP="000C6618">
      <w:pPr>
        <w:numPr>
          <w:ilvl w:val="1"/>
          <w:numId w:val="6"/>
        </w:numPr>
        <w:jc w:val="both"/>
        <w:rPr>
          <w:rFonts w:cs="Arial"/>
          <w:b/>
          <w:bCs/>
          <w:szCs w:val="22"/>
        </w:rPr>
      </w:pPr>
      <w:r w:rsidRPr="00B96EDC">
        <w:rPr>
          <w:rFonts w:cs="Arial"/>
          <w:b/>
          <w:color w:val="000000"/>
          <w:szCs w:val="22"/>
        </w:rPr>
        <w:t xml:space="preserve"> Délai contractuel</w:t>
      </w:r>
    </w:p>
    <w:p w14:paraId="3AA43519" w14:textId="77777777" w:rsidR="00B96EDC" w:rsidRPr="00B96EDC" w:rsidRDefault="00B96EDC" w:rsidP="00B96EDC">
      <w:pPr>
        <w:jc w:val="both"/>
        <w:rPr>
          <w:rFonts w:cs="Arial"/>
          <w:b/>
          <w:bCs/>
          <w:szCs w:val="22"/>
        </w:rPr>
      </w:pPr>
    </w:p>
    <w:p w14:paraId="437F1DDB" w14:textId="77777777" w:rsidR="00411BC6" w:rsidRDefault="00411BC6" w:rsidP="00411BC6">
      <w:pPr>
        <w:numPr>
          <w:ilvl w:val="12"/>
          <w:numId w:val="0"/>
        </w:numPr>
        <w:jc w:val="both"/>
        <w:rPr>
          <w:rFonts w:cs="Arial"/>
          <w:color w:val="000000"/>
          <w:szCs w:val="22"/>
        </w:rPr>
      </w:pPr>
      <w:r w:rsidRPr="00B96EDC">
        <w:rPr>
          <w:rFonts w:cs="Arial"/>
          <w:color w:val="000000"/>
          <w:szCs w:val="22"/>
        </w:rPr>
        <w:t xml:space="preserve">Les arrêts de chantier inopinés du fait du CEA donnent lieu à l'établissement d'un </w:t>
      </w:r>
      <w:r w:rsidR="007B7D62" w:rsidRPr="00B96EDC">
        <w:rPr>
          <w:rFonts w:cs="Arial"/>
          <w:color w:val="000000"/>
          <w:szCs w:val="22"/>
        </w:rPr>
        <w:t>procès-</w:t>
      </w:r>
      <w:r w:rsidRPr="00B96EDC">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0C6618">
      <w:pPr>
        <w:pStyle w:val="Titre1"/>
        <w:numPr>
          <w:ilvl w:val="0"/>
          <w:numId w:val="6"/>
        </w:numPr>
        <w:rPr>
          <w:rFonts w:cs="Arial"/>
          <w:szCs w:val="22"/>
        </w:rPr>
      </w:pPr>
      <w:r>
        <w:t xml:space="preserve"> </w:t>
      </w:r>
      <w:bookmarkStart w:id="58" w:name="_Toc203576186"/>
      <w:r w:rsidR="00BC7D2A">
        <w:t>MONTANT</w:t>
      </w:r>
      <w:bookmarkEnd w:id="58"/>
    </w:p>
    <w:p w14:paraId="07A2B648" w14:textId="77777777" w:rsidR="00B96EDC" w:rsidRDefault="00B96EDC" w:rsidP="00411BC6">
      <w:pPr>
        <w:tabs>
          <w:tab w:val="left" w:pos="1134"/>
          <w:tab w:val="left" w:pos="6946"/>
        </w:tabs>
        <w:jc w:val="both"/>
        <w:rPr>
          <w:rFonts w:cs="Arial"/>
          <w:szCs w:val="22"/>
        </w:rPr>
      </w:pPr>
    </w:p>
    <w:p w14:paraId="4252059C" w14:textId="73A47829" w:rsidR="00411BC6" w:rsidRPr="001E5E9B" w:rsidRDefault="00411BC6" w:rsidP="00411BC6">
      <w:pPr>
        <w:tabs>
          <w:tab w:val="left" w:pos="1134"/>
          <w:tab w:val="left" w:pos="6946"/>
        </w:tabs>
        <w:jc w:val="both"/>
        <w:rPr>
          <w:rFonts w:cs="Arial"/>
          <w:szCs w:val="22"/>
        </w:rPr>
      </w:pPr>
      <w:r w:rsidRPr="001E5E9B">
        <w:rPr>
          <w:rFonts w:cs="Arial"/>
          <w:szCs w:val="22"/>
        </w:rPr>
        <w:lastRenderedPageBreak/>
        <w:t xml:space="preserve">Le </w:t>
      </w:r>
      <w:r w:rsidR="00BC7D2A" w:rsidRPr="00B954B1">
        <w:rPr>
          <w:rFonts w:cs="Arial"/>
          <w:szCs w:val="22"/>
        </w:rPr>
        <w:t>montant</w:t>
      </w:r>
      <w:r w:rsidRPr="00B954B1">
        <w:rPr>
          <w:rFonts w:cs="Arial"/>
          <w:szCs w:val="22"/>
        </w:rPr>
        <w:t xml:space="preserve"> ferme et forfaitaire de l’ensemble des travaux est de </w:t>
      </w:r>
      <w:r w:rsidRPr="00B954B1">
        <w:rPr>
          <w:rFonts w:cs="Arial"/>
          <w:szCs w:val="22"/>
          <w:highlight w:val="yellow"/>
        </w:rPr>
        <w:t>_______</w:t>
      </w:r>
      <w:r w:rsidRPr="00B954B1">
        <w:rPr>
          <w:rFonts w:cs="Arial"/>
          <w:szCs w:val="22"/>
        </w:rPr>
        <w:t xml:space="preserve"> </w:t>
      </w:r>
      <w:r w:rsidRPr="00B954B1">
        <w:rPr>
          <w:rFonts w:cs="Arial"/>
          <w:b/>
          <w:szCs w:val="22"/>
        </w:rPr>
        <w:t>Euros</w:t>
      </w:r>
      <w:r w:rsidRPr="00B954B1">
        <w:rPr>
          <w:rFonts w:cs="Arial"/>
          <w:b/>
          <w:bCs/>
          <w:szCs w:val="22"/>
        </w:rPr>
        <w:t xml:space="preserve"> hors taxes</w:t>
      </w:r>
      <w:r w:rsidRPr="00B954B1">
        <w:rPr>
          <w:rFonts w:cs="Arial"/>
          <w:szCs w:val="22"/>
        </w:rPr>
        <w:t xml:space="preserve"> </w:t>
      </w:r>
      <w:r w:rsidRPr="00B954B1">
        <w:rPr>
          <w:rFonts w:cs="Arial"/>
          <w:szCs w:val="22"/>
          <w:highlight w:val="yellow"/>
        </w:rPr>
        <w:t>(_________</w:t>
      </w:r>
      <w:r w:rsidRPr="00B954B1">
        <w:rPr>
          <w:rFonts w:cs="Arial"/>
          <w:szCs w:val="22"/>
        </w:rPr>
        <w:t xml:space="preserve"> Euros</w:t>
      </w:r>
      <w:r w:rsidRPr="001E5E9B">
        <w:rPr>
          <w:rFonts w:cs="Arial"/>
          <w:szCs w:val="22"/>
        </w:rPr>
        <w:t xml:space="preserve"> hors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7B3A5ADF" w14:textId="7DBDCC78" w:rsidR="00A756F7" w:rsidRPr="00E4327C" w:rsidRDefault="00A756F7" w:rsidP="000C6618">
      <w:pPr>
        <w:pStyle w:val="Paragraphedeliste"/>
        <w:numPr>
          <w:ilvl w:val="0"/>
          <w:numId w:val="16"/>
        </w:numPr>
        <w:tabs>
          <w:tab w:val="left" w:pos="1134"/>
          <w:tab w:val="left" w:pos="6946"/>
        </w:tabs>
        <w:rPr>
          <w:rFonts w:cs="Arial"/>
          <w:sz w:val="22"/>
          <w:szCs w:val="22"/>
        </w:rPr>
      </w:pPr>
      <w:r>
        <w:rPr>
          <w:rFonts w:cs="Arial"/>
          <w:sz w:val="22"/>
          <w:szCs w:val="22"/>
        </w:rPr>
        <w:t xml:space="preserve">Travaux de base : </w:t>
      </w:r>
      <w:r w:rsidRPr="00A756F7">
        <w:rPr>
          <w:rFonts w:cs="Arial"/>
          <w:b/>
          <w:sz w:val="22"/>
          <w:szCs w:val="22"/>
          <w:highlight w:val="yellow"/>
        </w:rPr>
        <w:t>____________</w:t>
      </w:r>
      <w:r>
        <w:rPr>
          <w:rFonts w:cs="Arial"/>
          <w:b/>
          <w:sz w:val="22"/>
          <w:szCs w:val="22"/>
        </w:rPr>
        <w:t xml:space="preserve"> </w:t>
      </w:r>
      <w:r w:rsidRPr="009C7AE0">
        <w:rPr>
          <w:rFonts w:cs="Arial"/>
          <w:sz w:val="22"/>
          <w:szCs w:val="22"/>
        </w:rPr>
        <w:t>(</w:t>
      </w:r>
      <w:r w:rsidRPr="00A756F7">
        <w:rPr>
          <w:rFonts w:cs="Arial"/>
          <w:bCs/>
          <w:sz w:val="22"/>
          <w:szCs w:val="22"/>
          <w:highlight w:val="yellow"/>
        </w:rPr>
        <w:t>________________________</w:t>
      </w:r>
      <w:r w:rsidRPr="00A756F7">
        <w:rPr>
          <w:rFonts w:cs="Arial"/>
          <w:bCs/>
          <w:sz w:val="22"/>
          <w:szCs w:val="22"/>
        </w:rPr>
        <w:t xml:space="preserve"> </w:t>
      </w:r>
      <w:r w:rsidRPr="00E4327C">
        <w:rPr>
          <w:rFonts w:cs="Arial"/>
          <w:sz w:val="22"/>
          <w:szCs w:val="22"/>
        </w:rPr>
        <w:t>euros</w:t>
      </w:r>
      <w:r>
        <w:rPr>
          <w:rFonts w:cs="Arial"/>
          <w:sz w:val="22"/>
          <w:szCs w:val="22"/>
        </w:rPr>
        <w:t xml:space="preserve"> et vingt centimes</w:t>
      </w:r>
      <w:r w:rsidRPr="00E4327C">
        <w:rPr>
          <w:rFonts w:cs="Arial"/>
          <w:sz w:val="22"/>
          <w:szCs w:val="22"/>
        </w:rPr>
        <w:t xml:space="preserve"> hors taxes)</w:t>
      </w:r>
    </w:p>
    <w:p w14:paraId="2746C464" w14:textId="4F343039" w:rsidR="00411BC6" w:rsidRPr="00391C98" w:rsidRDefault="00391C98" w:rsidP="00411BC6">
      <w:pPr>
        <w:tabs>
          <w:tab w:val="left" w:pos="1134"/>
          <w:tab w:val="left" w:pos="6946"/>
        </w:tabs>
        <w:jc w:val="both"/>
        <w:rPr>
          <w:rFonts w:cs="Arial"/>
          <w:b/>
          <w:bCs/>
          <w:szCs w:val="22"/>
        </w:rPr>
      </w:pPr>
      <w:r w:rsidRPr="00391C98">
        <w:rPr>
          <w:rFonts w:cs="Arial"/>
          <w:b/>
          <w:bCs/>
          <w:szCs w:val="22"/>
          <w:highlight w:val="yellow"/>
        </w:rPr>
        <w:t>(</w:t>
      </w:r>
      <w:proofErr w:type="gramStart"/>
      <w:r w:rsidRPr="00391C98">
        <w:rPr>
          <w:rFonts w:cs="Arial"/>
          <w:b/>
          <w:bCs/>
          <w:szCs w:val="22"/>
          <w:highlight w:val="yellow"/>
        </w:rPr>
        <w:t>à</w:t>
      </w:r>
      <w:proofErr w:type="gramEnd"/>
      <w:r w:rsidRPr="00391C98">
        <w:rPr>
          <w:rFonts w:cs="Arial"/>
          <w:b/>
          <w:bCs/>
          <w:szCs w:val="22"/>
          <w:highlight w:val="yellow"/>
        </w:rPr>
        <w:t xml:space="preserve"> compléter par le soumissionnaire)</w:t>
      </w:r>
    </w:p>
    <w:p w14:paraId="6CE6AF16" w14:textId="202ADC7E" w:rsidR="00B96EDC" w:rsidRDefault="00B96EDC" w:rsidP="00411BC6">
      <w:pPr>
        <w:tabs>
          <w:tab w:val="left" w:pos="1134"/>
          <w:tab w:val="left" w:pos="6946"/>
        </w:tabs>
        <w:jc w:val="both"/>
        <w:rPr>
          <w:rFonts w:cs="Arial"/>
          <w:szCs w:val="22"/>
        </w:rPr>
      </w:pPr>
    </w:p>
    <w:p w14:paraId="275982D3" w14:textId="77777777" w:rsidR="00391C98" w:rsidRDefault="00391C98" w:rsidP="00411BC6">
      <w:pPr>
        <w:tabs>
          <w:tab w:val="left" w:pos="1134"/>
          <w:tab w:val="left" w:pos="6946"/>
        </w:tabs>
        <w:jc w:val="both"/>
        <w:rPr>
          <w:rFonts w:cs="Arial"/>
          <w:szCs w:val="22"/>
        </w:rPr>
      </w:pPr>
    </w:p>
    <w:p w14:paraId="6EC3F0F2" w14:textId="1BE5DAED" w:rsidR="00411BC6" w:rsidRPr="00B96EDC" w:rsidRDefault="00411BC6" w:rsidP="000C6618">
      <w:pPr>
        <w:pStyle w:val="Titre1"/>
        <w:numPr>
          <w:ilvl w:val="0"/>
          <w:numId w:val="6"/>
        </w:numPr>
      </w:pPr>
      <w:bookmarkStart w:id="59" w:name="_Toc203576187"/>
      <w:r w:rsidRPr="00B96EDC">
        <w:t>TRAITEMENT DES MODIFICATIONS</w:t>
      </w:r>
      <w:bookmarkEnd w:id="59"/>
    </w:p>
    <w:p w14:paraId="5C0C7C4E" w14:textId="77777777" w:rsidR="00B96EDC" w:rsidRPr="00B96EDC" w:rsidRDefault="00B96EDC" w:rsidP="00B96EDC">
      <w:pPr>
        <w:rPr>
          <w:highlight w:val="yellow"/>
        </w:rPr>
      </w:pPr>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857DF3">
        <w:rPr>
          <w:rFonts w:cs="Arial"/>
          <w:bCs/>
          <w:color w:val="000000"/>
          <w:szCs w:val="22"/>
        </w:rPr>
        <w:t>.</w:t>
      </w:r>
    </w:p>
    <w:p w14:paraId="355ECBA0" w14:textId="77777777" w:rsidR="00AA7569" w:rsidRDefault="00AA7569" w:rsidP="00411BC6">
      <w:pPr>
        <w:autoSpaceDE w:val="0"/>
        <w:autoSpaceDN w:val="0"/>
        <w:adjustRightInd w:val="0"/>
        <w:jc w:val="both"/>
      </w:pPr>
    </w:p>
    <w:p w14:paraId="10B6900C" w14:textId="0C77B6A3" w:rsidR="00AA7569" w:rsidRPr="00B96EDC" w:rsidRDefault="00FE262F" w:rsidP="00411BC6">
      <w:pPr>
        <w:autoSpaceDE w:val="0"/>
        <w:autoSpaceDN w:val="0"/>
        <w:adjustRightInd w:val="0"/>
        <w:jc w:val="both"/>
      </w:pPr>
      <w:r w:rsidRPr="00B96EDC">
        <w:t xml:space="preserve">Dans les cas où des plus-values ne pourraient être calculées sur la base des coûts de la décomposition du prix global et forfaitaire jointe à l’offre du Titulaire et/ou du bordereau de prix </w:t>
      </w:r>
      <w:r w:rsidRPr="009318F9">
        <w:t xml:space="preserve">figurant en annexe </w:t>
      </w:r>
      <w:r w:rsidR="009318F9">
        <w:t>4</w:t>
      </w:r>
      <w:r w:rsidRPr="009318F9">
        <w:t>, les</w:t>
      </w:r>
      <w:r w:rsidRPr="00B96EDC">
        <w:t xml:space="preserve"> nouveaux prix seront réputés établis aux conditions économiques en vigueur à la date du devis correspondant. </w:t>
      </w:r>
    </w:p>
    <w:p w14:paraId="46C0C472" w14:textId="7CEE35D1" w:rsidR="00AA7569" w:rsidRDefault="00FE262F" w:rsidP="00411BC6">
      <w:pPr>
        <w:autoSpaceDE w:val="0"/>
        <w:autoSpaceDN w:val="0"/>
        <w:adjustRightInd w:val="0"/>
        <w:jc w:val="both"/>
      </w:pPr>
      <w:r w:rsidRPr="00B96EDC">
        <w:t>Sur la base des principes précédemment énoncés, le Titulaire doit clairement faire apparaître dans ses devis, pour chaque poste, les conditions économiques associées, d</w:t>
      </w:r>
      <w:r w:rsidR="00653850" w:rsidRPr="00B96EDC">
        <w:t>e</w:t>
      </w:r>
      <w:r w:rsidRPr="00B96EDC">
        <w:t xml:space="preserve"> façon à permettre au CEA d’identifier précisément les montants correspondants à des nouveaux prix (établis aux conditions en vigueur à la date d’établissement du devis) et les montants fixés sur la base des coûts de la </w:t>
      </w:r>
      <w:r w:rsidRPr="009318F9">
        <w:t xml:space="preserve">décomposition du prix global et forfaitaire jointe à l’offre du Titulaire et/ou du bordereau de prix figurant en annexe </w:t>
      </w:r>
      <w:r w:rsidR="009318F9" w:rsidRPr="009318F9">
        <w:t>4</w:t>
      </w:r>
      <w:r w:rsidRPr="00B96EDC">
        <w:t xml:space="preserve"> (réputés établis aux conditions en vigueur à la date de </w:t>
      </w:r>
      <w:r w:rsidR="001669C9" w:rsidRPr="00B96EDC">
        <w:t>notification</w:t>
      </w:r>
      <w:r w:rsidRPr="00B96EDC">
        <w:t xml:space="preserve"> du présent marché</w:t>
      </w:r>
      <w:r w:rsidR="00AA7569" w:rsidRPr="00B96EDC">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450D6760"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Pour toute modification, le Titulaire établit une fiche de modification, conforme au modèle joint en annexe n° </w:t>
      </w:r>
      <w:r w:rsidR="00B96EDC">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0C6618">
      <w:pPr>
        <w:numPr>
          <w:ilvl w:val="0"/>
          <w:numId w:val="7"/>
        </w:numPr>
        <w:autoSpaceDE w:val="0"/>
        <w:autoSpaceDN w:val="0"/>
        <w:adjustRightInd w:val="0"/>
        <w:jc w:val="both"/>
        <w:rPr>
          <w:rFonts w:cs="Arial"/>
          <w:bCs/>
          <w:color w:val="000000"/>
          <w:szCs w:val="22"/>
        </w:rPr>
      </w:pPr>
      <w:r w:rsidRPr="00857DF3">
        <w:rPr>
          <w:rFonts w:cs="Arial"/>
          <w:bCs/>
          <w:color w:val="000000"/>
          <w:szCs w:val="22"/>
        </w:rPr>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0C6618">
      <w:pPr>
        <w:numPr>
          <w:ilvl w:val="0"/>
          <w:numId w:val="8"/>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0C6618">
      <w:pPr>
        <w:numPr>
          <w:ilvl w:val="0"/>
          <w:numId w:val="8"/>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lastRenderedPageBreak/>
        <w:t>la modification résulte d’un oubli, d’une erreur, d’une mauvaise appréciation ou d’une négligence du Titulaire,</w:t>
      </w:r>
    </w:p>
    <w:p w14:paraId="041ACF7F" w14:textId="77777777" w:rsidR="00411BC6" w:rsidRPr="00857DF3" w:rsidRDefault="00411BC6" w:rsidP="000C6618">
      <w:pPr>
        <w:numPr>
          <w:ilvl w:val="0"/>
          <w:numId w:val="8"/>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BA290D"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les règlements 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871F2C">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871F2C">
        <w:rPr>
          <w:rFonts w:cs="Arial"/>
          <w:bCs/>
          <w:color w:val="000000"/>
          <w:szCs w:val="22"/>
        </w:rPr>
        <w:t xml:space="preserve">quatre </w:t>
      </w:r>
      <w:r w:rsidRPr="00871F2C">
        <w:rPr>
          <w:rFonts w:cs="Arial"/>
          <w:bCs/>
          <w:color w:val="000000"/>
          <w:szCs w:val="22"/>
        </w:rPr>
        <w:t>mois suivant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7BFAC184" w:rsidR="00FD4A07" w:rsidRDefault="00411BC6" w:rsidP="000C6618">
      <w:pPr>
        <w:pStyle w:val="Titre1"/>
        <w:numPr>
          <w:ilvl w:val="0"/>
          <w:numId w:val="6"/>
        </w:numPr>
      </w:pPr>
      <w:r>
        <w:t xml:space="preserve"> </w:t>
      </w:r>
      <w:bookmarkStart w:id="60" w:name="_Ref389470110"/>
      <w:bookmarkStart w:id="61" w:name="_Toc203576188"/>
      <w:r>
        <w:t>PENALITES</w:t>
      </w:r>
      <w:bookmarkEnd w:id="60"/>
      <w:bookmarkEnd w:id="61"/>
    </w:p>
    <w:p w14:paraId="22792809" w14:textId="77777777" w:rsidR="00871F2C" w:rsidRPr="00871F2C" w:rsidRDefault="00871F2C" w:rsidP="00871F2C"/>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6917968B" w:rsidR="00411BC6" w:rsidRPr="002B1281" w:rsidRDefault="00411BC6" w:rsidP="000C6618">
      <w:pPr>
        <w:numPr>
          <w:ilvl w:val="1"/>
          <w:numId w:val="6"/>
        </w:numPr>
        <w:autoSpaceDE w:val="0"/>
        <w:autoSpaceDN w:val="0"/>
        <w:adjustRightInd w:val="0"/>
        <w:jc w:val="both"/>
        <w:rPr>
          <w:rFonts w:cs="Arial"/>
          <w:szCs w:val="22"/>
        </w:rPr>
      </w:pPr>
      <w:bookmarkStart w:id="62" w:name="_Ref206303730"/>
      <w:r>
        <w:rPr>
          <w:rFonts w:cs="Arial"/>
          <w:color w:val="000000"/>
          <w:szCs w:val="22"/>
        </w:rPr>
        <w:t xml:space="preserve"> </w:t>
      </w:r>
      <w:bookmarkStart w:id="63" w:name="_Ref228615160"/>
      <w:r>
        <w:rPr>
          <w:rFonts w:cs="Arial"/>
          <w:color w:val="000000"/>
          <w:szCs w:val="22"/>
        </w:rPr>
        <w:t>E</w:t>
      </w:r>
      <w:r w:rsidR="00054EE5">
        <w:rPr>
          <w:rFonts w:cs="Arial"/>
          <w:color w:val="000000"/>
          <w:szCs w:val="22"/>
        </w:rPr>
        <w:t>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871F2C">
        <w:rPr>
          <w:rFonts w:cs="Arial"/>
          <w:color w:val="000000"/>
          <w:szCs w:val="22"/>
        </w:rPr>
        <w:t xml:space="preserve">au planning général de réalisation précité ou bien lors d’une réunion de chantier, le Titulaire encourt des pénalités de retard à hauteur de </w:t>
      </w:r>
      <w:r w:rsidR="001320EA">
        <w:rPr>
          <w:rFonts w:cs="Arial"/>
          <w:color w:val="000000"/>
          <w:szCs w:val="22"/>
        </w:rPr>
        <w:t>300</w:t>
      </w:r>
      <w:r w:rsidRPr="00871F2C">
        <w:rPr>
          <w:rFonts w:cs="Arial"/>
          <w:color w:val="000000"/>
          <w:szCs w:val="22"/>
        </w:rPr>
        <w:t xml:space="preserve"> Euros par jour calendaire de retard.</w:t>
      </w:r>
      <w:bookmarkEnd w:id="62"/>
      <w:bookmarkEnd w:id="63"/>
    </w:p>
    <w:p w14:paraId="53052F0E" w14:textId="69F3C27A" w:rsidR="00411BC6" w:rsidRPr="00871F2C" w:rsidRDefault="00411BC6" w:rsidP="00411BC6">
      <w:pPr>
        <w:autoSpaceDE w:val="0"/>
        <w:autoSpaceDN w:val="0"/>
        <w:adjustRightInd w:val="0"/>
        <w:jc w:val="both"/>
        <w:rPr>
          <w:rFonts w:cs="Arial"/>
          <w:color w:val="000000"/>
          <w:szCs w:val="22"/>
        </w:rPr>
      </w:pPr>
      <w:r w:rsidRPr="00871F2C">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9318F9">
        <w:rPr>
          <w:rFonts w:cs="Arial"/>
          <w:color w:val="000000"/>
          <w:szCs w:val="22"/>
        </w:rPr>
        <w:fldChar w:fldCharType="begin"/>
      </w:r>
      <w:r w:rsidRPr="009318F9">
        <w:rPr>
          <w:rFonts w:cs="Arial"/>
          <w:color w:val="000000"/>
          <w:szCs w:val="22"/>
        </w:rPr>
        <w:instrText xml:space="preserve"> REF _Ref222919765 \r \h  \* MERGEFORMAT </w:instrText>
      </w:r>
      <w:r w:rsidRPr="009318F9">
        <w:rPr>
          <w:rFonts w:cs="Arial"/>
          <w:color w:val="000000"/>
          <w:szCs w:val="22"/>
        </w:rPr>
      </w:r>
      <w:r w:rsidRPr="009318F9">
        <w:rPr>
          <w:rFonts w:cs="Arial"/>
          <w:color w:val="000000"/>
          <w:szCs w:val="22"/>
        </w:rPr>
        <w:fldChar w:fldCharType="separate"/>
      </w:r>
      <w:r w:rsidR="009318F9" w:rsidRPr="009318F9">
        <w:rPr>
          <w:rFonts w:cs="Arial"/>
          <w:color w:val="000000"/>
          <w:szCs w:val="22"/>
        </w:rPr>
        <w:t>Article 15 -</w:t>
      </w:r>
      <w:r w:rsidRPr="009318F9">
        <w:rPr>
          <w:rFonts w:cs="Arial"/>
          <w:color w:val="000000"/>
          <w:szCs w:val="22"/>
        </w:rPr>
        <w:fldChar w:fldCharType="end"/>
      </w:r>
      <w:r w:rsidRPr="009318F9">
        <w:rPr>
          <w:rFonts w:cs="Arial"/>
          <w:color w:val="000000"/>
          <w:szCs w:val="22"/>
        </w:rPr>
        <w:t xml:space="preserve"> parvient à être tenu</w:t>
      </w:r>
      <w:r w:rsidR="00ED6172" w:rsidRPr="009318F9">
        <w:rPr>
          <w:rFonts w:cs="Arial"/>
          <w:color w:val="000000"/>
          <w:szCs w:val="22"/>
        </w:rPr>
        <w:t>, si le retard n’a pas occasionné de conséquences techniques</w:t>
      </w:r>
      <w:r w:rsidR="00ED6172" w:rsidRPr="00871F2C">
        <w:rPr>
          <w:rFonts w:cs="Arial"/>
          <w:color w:val="000000"/>
          <w:szCs w:val="22"/>
        </w:rPr>
        <w:t xml:space="preserve"> financières ou de délai sur les autres lots</w:t>
      </w:r>
      <w:r w:rsidRPr="00871F2C">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4926ADA3"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montant HT du marché.</w:t>
      </w:r>
    </w:p>
    <w:p w14:paraId="338788E8" w14:textId="77777777" w:rsidR="00411BC6" w:rsidRPr="008224CE" w:rsidRDefault="00411BC6" w:rsidP="00411BC6">
      <w:pPr>
        <w:autoSpaceDE w:val="0"/>
        <w:autoSpaceDN w:val="0"/>
        <w:adjustRightInd w:val="0"/>
        <w:jc w:val="both"/>
        <w:rPr>
          <w:rFonts w:cs="Arial"/>
          <w:szCs w:val="22"/>
        </w:rPr>
      </w:pPr>
    </w:p>
    <w:p w14:paraId="4B09AE7E" w14:textId="40A0687D" w:rsidR="00871F2C" w:rsidRPr="00871F2C" w:rsidRDefault="00411BC6" w:rsidP="000C6618">
      <w:pPr>
        <w:numPr>
          <w:ilvl w:val="1"/>
          <w:numId w:val="6"/>
        </w:numPr>
        <w:autoSpaceDE w:val="0"/>
        <w:autoSpaceDN w:val="0"/>
        <w:adjustRightInd w:val="0"/>
        <w:jc w:val="both"/>
        <w:rPr>
          <w:rFonts w:cs="Arial"/>
          <w:color w:val="000000"/>
          <w:szCs w:val="22"/>
        </w:rPr>
      </w:pPr>
      <w:r w:rsidRPr="008224CE">
        <w:rPr>
          <w:rFonts w:cs="Arial"/>
          <w:color w:val="000000"/>
          <w:szCs w:val="22"/>
        </w:rPr>
        <w:t xml:space="preserve"> </w:t>
      </w:r>
      <w:bookmarkStart w:id="64" w:name="_Ref206303731"/>
      <w:r w:rsidRPr="008224CE">
        <w:rPr>
          <w:rFonts w:cs="Arial"/>
          <w:color w:val="000000"/>
          <w:szCs w:val="22"/>
        </w:rPr>
        <w:t>Le Titulaire encourt en outre les pénalités suivantes :</w:t>
      </w:r>
      <w:bookmarkEnd w:id="64"/>
    </w:p>
    <w:p w14:paraId="4D77F2A9" w14:textId="77777777" w:rsidR="00871F2C" w:rsidRPr="008224CE" w:rsidRDefault="00871F2C" w:rsidP="00871F2C">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Pr>
          <w:rFonts w:cs="Arial"/>
          <w:color w:val="000000"/>
          <w:szCs w:val="22"/>
        </w:rPr>
        <w:t>0</w:t>
      </w:r>
      <w:r w:rsidRPr="008224CE">
        <w:rPr>
          <w:rFonts w:cs="Arial"/>
          <w:color w:val="000000"/>
          <w:szCs w:val="22"/>
        </w:rPr>
        <w:t xml:space="preserve"> Euros par badge.</w:t>
      </w:r>
    </w:p>
    <w:p w14:paraId="0DA523E6" w14:textId="77777777" w:rsidR="00871F2C" w:rsidRPr="00363DF9" w:rsidRDefault="00871F2C" w:rsidP="00871F2C">
      <w:pPr>
        <w:numPr>
          <w:ilvl w:val="0"/>
          <w:numId w:val="3"/>
        </w:numPr>
        <w:autoSpaceDE w:val="0"/>
        <w:autoSpaceDN w:val="0"/>
        <w:adjustRightInd w:val="0"/>
        <w:jc w:val="both"/>
        <w:rPr>
          <w:rFonts w:cs="Arial"/>
          <w:color w:val="000000"/>
          <w:szCs w:val="22"/>
        </w:rPr>
      </w:pPr>
      <w:r w:rsidRPr="008224CE">
        <w:rPr>
          <w:rFonts w:cs="Arial"/>
          <w:color w:val="000000"/>
          <w:szCs w:val="22"/>
        </w:rPr>
        <w:t xml:space="preserve">Non-respect des délais de levée de réserves tels que stipulés sur le Procès-verbal </w:t>
      </w:r>
      <w:r w:rsidRPr="00363DF9">
        <w:rPr>
          <w:rFonts w:cs="Arial"/>
          <w:color w:val="000000"/>
          <w:szCs w:val="22"/>
        </w:rPr>
        <w:t>de réception : 150 Euros par jour calendaire de retard.</w:t>
      </w:r>
    </w:p>
    <w:p w14:paraId="135EF49E" w14:textId="77777777" w:rsidR="00871F2C" w:rsidRPr="00363DF9" w:rsidRDefault="00871F2C" w:rsidP="00871F2C">
      <w:pPr>
        <w:numPr>
          <w:ilvl w:val="0"/>
          <w:numId w:val="3"/>
        </w:numPr>
        <w:autoSpaceDE w:val="0"/>
        <w:autoSpaceDN w:val="0"/>
        <w:adjustRightInd w:val="0"/>
        <w:jc w:val="both"/>
        <w:rPr>
          <w:rFonts w:cs="Arial"/>
          <w:color w:val="000000"/>
          <w:szCs w:val="22"/>
        </w:rPr>
      </w:pPr>
      <w:r w:rsidRPr="00363DF9">
        <w:rPr>
          <w:rFonts w:cs="Arial"/>
          <w:color w:val="000000"/>
          <w:szCs w:val="22"/>
        </w:rPr>
        <w:t>Non-respect des délais de réparation pendant la période de garantie : 150 Euros par jour calendaire de retard.</w:t>
      </w:r>
    </w:p>
    <w:p w14:paraId="3CDAFE81" w14:textId="77777777" w:rsidR="00871F2C" w:rsidRPr="00363DF9" w:rsidRDefault="00871F2C" w:rsidP="00871F2C">
      <w:pPr>
        <w:pStyle w:val="Commentaire"/>
        <w:numPr>
          <w:ilvl w:val="0"/>
          <w:numId w:val="3"/>
        </w:numPr>
        <w:rPr>
          <w:sz w:val="22"/>
          <w:szCs w:val="22"/>
        </w:rPr>
      </w:pPr>
      <w:r w:rsidRPr="00363DF9">
        <w:rPr>
          <w:sz w:val="22"/>
          <w:szCs w:val="22"/>
        </w:rPr>
        <w:t>Non-respect des zones de stationnements de chantier: 100 Euros par manquement constaté.</w:t>
      </w:r>
    </w:p>
    <w:p w14:paraId="3862820A" w14:textId="77777777" w:rsidR="00871F2C" w:rsidRPr="00363DF9" w:rsidRDefault="00871F2C" w:rsidP="00871F2C">
      <w:pPr>
        <w:pStyle w:val="Commentaire"/>
        <w:numPr>
          <w:ilvl w:val="0"/>
          <w:numId w:val="3"/>
        </w:numPr>
        <w:rPr>
          <w:sz w:val="22"/>
          <w:szCs w:val="22"/>
        </w:rPr>
      </w:pPr>
      <w:r w:rsidRPr="00363DF9">
        <w:rPr>
          <w:sz w:val="22"/>
          <w:szCs w:val="22"/>
        </w:rPr>
        <w:t>Stockage de déchets hors de la zone d’entreposage : 100 Euros par manquement constaté.</w:t>
      </w:r>
    </w:p>
    <w:p w14:paraId="3623980B" w14:textId="77777777" w:rsidR="00871F2C" w:rsidRPr="00363DF9" w:rsidRDefault="00871F2C" w:rsidP="00871F2C">
      <w:pPr>
        <w:pStyle w:val="Commentaire"/>
        <w:numPr>
          <w:ilvl w:val="0"/>
          <w:numId w:val="3"/>
        </w:numPr>
        <w:rPr>
          <w:sz w:val="22"/>
          <w:szCs w:val="22"/>
        </w:rPr>
      </w:pPr>
      <w:r w:rsidRPr="00363DF9">
        <w:rPr>
          <w:sz w:val="22"/>
          <w:szCs w:val="22"/>
        </w:rPr>
        <w:t>Non-respect du plan de collecte, du tri et suivi des déchets : 100 Euros par manquement constaté.</w:t>
      </w:r>
    </w:p>
    <w:p w14:paraId="0E8CB2BE" w14:textId="77777777" w:rsidR="00871F2C" w:rsidRPr="00363DF9" w:rsidRDefault="00871F2C" w:rsidP="00871F2C">
      <w:pPr>
        <w:pStyle w:val="Commentaire"/>
        <w:numPr>
          <w:ilvl w:val="0"/>
          <w:numId w:val="3"/>
        </w:numPr>
        <w:rPr>
          <w:sz w:val="22"/>
          <w:szCs w:val="22"/>
        </w:rPr>
      </w:pPr>
      <w:r w:rsidRPr="00363DF9">
        <w:rPr>
          <w:sz w:val="22"/>
          <w:szCs w:val="22"/>
        </w:rPr>
        <w:t>Défaut de dispositif de nettoyage du chantier : 100 Euros par jour calendaire de retard.</w:t>
      </w:r>
    </w:p>
    <w:p w14:paraId="46B1E735" w14:textId="77777777" w:rsidR="00871F2C" w:rsidRPr="00363DF9" w:rsidRDefault="00871F2C" w:rsidP="00871F2C">
      <w:pPr>
        <w:pStyle w:val="Commentaire"/>
        <w:numPr>
          <w:ilvl w:val="0"/>
          <w:numId w:val="3"/>
        </w:numPr>
        <w:rPr>
          <w:sz w:val="22"/>
          <w:szCs w:val="22"/>
        </w:rPr>
      </w:pPr>
      <w:r w:rsidRPr="00363DF9">
        <w:rPr>
          <w:sz w:val="22"/>
          <w:szCs w:val="22"/>
        </w:rPr>
        <w:t>Absence en cas de convocation aux réunions de chantier ou aux réunions organisées par le CSPS ou aux réunions organisées par le maitre d’œuvre ou le CEA :150 Euros par absence non justifiée.</w:t>
      </w:r>
    </w:p>
    <w:p w14:paraId="1EA38927" w14:textId="2D49418E" w:rsidR="00871F2C" w:rsidRDefault="00871F2C" w:rsidP="008353D5">
      <w:pPr>
        <w:pStyle w:val="Paragraphedeliste"/>
        <w:numPr>
          <w:ilvl w:val="0"/>
          <w:numId w:val="3"/>
        </w:numPr>
        <w:autoSpaceDE w:val="0"/>
        <w:autoSpaceDN w:val="0"/>
        <w:adjustRightInd w:val="0"/>
        <w:rPr>
          <w:rFonts w:cs="Arial"/>
          <w:color w:val="000000"/>
          <w:sz w:val="22"/>
          <w:szCs w:val="22"/>
        </w:rPr>
      </w:pPr>
      <w:r w:rsidRPr="00363DF9">
        <w:rPr>
          <w:rFonts w:cs="Arial"/>
          <w:color w:val="000000"/>
          <w:sz w:val="22"/>
          <w:szCs w:val="22"/>
        </w:rPr>
        <w:t>Non-respect des délais pour la remise du DOE définitif : 300 Euros par jour calendaire de retard</w:t>
      </w:r>
    </w:p>
    <w:p w14:paraId="6E64B7FB" w14:textId="1CCA7D9E" w:rsidR="003F7F72" w:rsidRDefault="003F7F72" w:rsidP="008353D5">
      <w:pPr>
        <w:pStyle w:val="Paragraphedeliste"/>
        <w:numPr>
          <w:ilvl w:val="0"/>
          <w:numId w:val="3"/>
        </w:numPr>
        <w:autoSpaceDE w:val="0"/>
        <w:autoSpaceDN w:val="0"/>
        <w:adjustRightInd w:val="0"/>
        <w:rPr>
          <w:rFonts w:cs="Arial"/>
          <w:color w:val="000000"/>
          <w:sz w:val="22"/>
          <w:szCs w:val="22"/>
        </w:rPr>
      </w:pPr>
      <w:r>
        <w:rPr>
          <w:rFonts w:cs="Arial"/>
          <w:color w:val="000000"/>
          <w:sz w:val="22"/>
          <w:szCs w:val="22"/>
        </w:rPr>
        <w:t xml:space="preserve">Notification de désordres majeures sur le chantier : 100 euros par jour calendaire de </w:t>
      </w:r>
      <w:r w:rsidRPr="001320EA">
        <w:rPr>
          <w:rFonts w:cs="Arial"/>
          <w:sz w:val="22"/>
          <w:szCs w:val="22"/>
        </w:rPr>
        <w:t xml:space="preserve">désordre constaté. </w:t>
      </w:r>
    </w:p>
    <w:p w14:paraId="0187425A" w14:textId="77777777" w:rsidR="003F7F72" w:rsidRPr="00871F2C" w:rsidRDefault="003F7F72" w:rsidP="003F7F72">
      <w:pPr>
        <w:pStyle w:val="Paragraphedeliste"/>
        <w:autoSpaceDE w:val="0"/>
        <w:autoSpaceDN w:val="0"/>
        <w:adjustRightInd w:val="0"/>
        <w:ind w:left="567"/>
        <w:rPr>
          <w:rFonts w:cs="Arial"/>
          <w:color w:val="000000"/>
          <w:sz w:val="22"/>
          <w:szCs w:val="22"/>
        </w:rPr>
      </w:pPr>
    </w:p>
    <w:p w14:paraId="44536D6B" w14:textId="2554BCBB"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53322E71" w:rsidR="008353D5" w:rsidRPr="00BC3D22" w:rsidRDefault="008353D5" w:rsidP="000C6618">
      <w:pPr>
        <w:numPr>
          <w:ilvl w:val="1"/>
          <w:numId w:val="6"/>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00B954B1">
        <w:rPr>
          <w:rFonts w:cs="Arial"/>
          <w:color w:val="000000"/>
          <w:szCs w:val="22"/>
        </w:rPr>
        <w:t>19.1 -</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00B954B1">
        <w:rPr>
          <w:rFonts w:cs="Arial"/>
          <w:color w:val="000000"/>
          <w:szCs w:val="22"/>
        </w:rPr>
        <w:t>19.2 -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B954B1">
        <w:rPr>
          <w:rFonts w:cs="Arial"/>
          <w:color w:val="000000"/>
          <w:szCs w:val="22"/>
        </w:rPr>
        <w:t>3</w:t>
      </w:r>
      <w:r w:rsidR="001320EA">
        <w:rPr>
          <w:rFonts w:cs="Arial"/>
          <w:color w:val="000000"/>
          <w:szCs w:val="22"/>
        </w:rPr>
        <w:t>0</w:t>
      </w:r>
      <w:r w:rsidR="00B954B1">
        <w:rPr>
          <w:rFonts w:cs="Arial"/>
          <w:color w:val="000000"/>
          <w:szCs w:val="22"/>
        </w:rPr>
        <w:t>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0C6618">
      <w:pPr>
        <w:numPr>
          <w:ilvl w:val="1"/>
          <w:numId w:val="6"/>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0C6618">
      <w:pPr>
        <w:pStyle w:val="Titre1"/>
        <w:numPr>
          <w:ilvl w:val="0"/>
          <w:numId w:val="6"/>
        </w:numPr>
        <w:rPr>
          <w:rFonts w:cs="Arial"/>
          <w:szCs w:val="22"/>
        </w:rPr>
      </w:pPr>
      <w:bookmarkStart w:id="65" w:name="_Toc203576189"/>
      <w:r>
        <w:t>–</w:t>
      </w:r>
      <w:r w:rsidR="00411BC6">
        <w:t xml:space="preserve"> </w:t>
      </w:r>
      <w:r>
        <w:t xml:space="preserve">CONDITIONS DE </w:t>
      </w:r>
      <w:r w:rsidR="00411BC6">
        <w:t>FACTURATION</w:t>
      </w:r>
      <w:bookmarkEnd w:id="65"/>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36374FC6" w14:textId="07691AD6" w:rsidR="00411BC6" w:rsidRDefault="00411BC6" w:rsidP="00411BC6">
      <w:pPr>
        <w:autoSpaceDE w:val="0"/>
        <w:autoSpaceDN w:val="0"/>
        <w:adjustRightInd w:val="0"/>
        <w:jc w:val="both"/>
        <w:rPr>
          <w:rFonts w:cs="Arial"/>
          <w:color w:val="000000"/>
          <w:szCs w:val="22"/>
        </w:rPr>
      </w:pPr>
      <w:r w:rsidRPr="003F0ADC">
        <w:rPr>
          <w:rFonts w:cs="Arial"/>
          <w:color w:val="000000"/>
          <w:szCs w:val="22"/>
        </w:rPr>
        <w:t>Les travaux, objet du présent marché, sont facturés de la manière suivante :</w:t>
      </w:r>
    </w:p>
    <w:p w14:paraId="52F97B75" w14:textId="77777777" w:rsidR="00871F2C" w:rsidRDefault="00871F2C" w:rsidP="00871F2C">
      <w:pPr>
        <w:autoSpaceDE w:val="0"/>
        <w:autoSpaceDN w:val="0"/>
        <w:adjustRightInd w:val="0"/>
        <w:ind w:left="567"/>
        <w:jc w:val="both"/>
        <w:rPr>
          <w:rFonts w:cs="Arial"/>
          <w:color w:val="000000"/>
          <w:szCs w:val="22"/>
        </w:rPr>
      </w:pPr>
    </w:p>
    <w:p w14:paraId="1445F8CA" w14:textId="1DB6DF3D" w:rsidR="00871F2C" w:rsidRPr="00651857" w:rsidRDefault="00B954B1" w:rsidP="00871F2C">
      <w:pPr>
        <w:numPr>
          <w:ilvl w:val="0"/>
          <w:numId w:val="3"/>
        </w:numPr>
        <w:autoSpaceDE w:val="0"/>
        <w:autoSpaceDN w:val="0"/>
        <w:adjustRightInd w:val="0"/>
        <w:jc w:val="both"/>
        <w:rPr>
          <w:rFonts w:cs="Arial"/>
          <w:color w:val="000000"/>
          <w:szCs w:val="22"/>
        </w:rPr>
      </w:pPr>
      <w:r>
        <w:rPr>
          <w:rFonts w:cs="Arial"/>
          <w:color w:val="000000"/>
          <w:szCs w:val="22"/>
        </w:rPr>
        <w:t>70</w:t>
      </w:r>
      <w:r w:rsidR="00871F2C" w:rsidRPr="00651857">
        <w:rPr>
          <w:rFonts w:cs="Arial"/>
          <w:color w:val="000000"/>
          <w:szCs w:val="22"/>
        </w:rPr>
        <w:t xml:space="preserve"> % du montant TTC du marché sur situations mensuelles acceptées par le CEA et proportionnellement au montant des travaux effectués depuis le début du chantier,</w:t>
      </w:r>
    </w:p>
    <w:p w14:paraId="5B660A7D" w14:textId="67A5ED35" w:rsidR="00871F2C" w:rsidRPr="00651857" w:rsidRDefault="00B954B1" w:rsidP="00871F2C">
      <w:pPr>
        <w:numPr>
          <w:ilvl w:val="0"/>
          <w:numId w:val="3"/>
        </w:numPr>
        <w:autoSpaceDE w:val="0"/>
        <w:autoSpaceDN w:val="0"/>
        <w:adjustRightInd w:val="0"/>
        <w:jc w:val="both"/>
        <w:rPr>
          <w:rFonts w:cs="Arial"/>
          <w:color w:val="000000"/>
          <w:szCs w:val="22"/>
        </w:rPr>
      </w:pPr>
      <w:r>
        <w:rPr>
          <w:rFonts w:cs="Arial"/>
          <w:color w:val="000000"/>
          <w:szCs w:val="22"/>
        </w:rPr>
        <w:t>15</w:t>
      </w:r>
      <w:r w:rsidR="00871F2C" w:rsidRPr="00651857">
        <w:rPr>
          <w:rFonts w:cs="Arial"/>
          <w:color w:val="000000"/>
          <w:szCs w:val="22"/>
        </w:rPr>
        <w:t xml:space="preserve"> % du montant TTC du marché à la réception, </w:t>
      </w:r>
    </w:p>
    <w:p w14:paraId="74AD4495" w14:textId="4CB4F549" w:rsidR="00871F2C" w:rsidRPr="00E26820" w:rsidRDefault="00B954B1" w:rsidP="00871F2C">
      <w:pPr>
        <w:numPr>
          <w:ilvl w:val="0"/>
          <w:numId w:val="3"/>
        </w:numPr>
        <w:autoSpaceDE w:val="0"/>
        <w:autoSpaceDN w:val="0"/>
        <w:adjustRightInd w:val="0"/>
        <w:jc w:val="both"/>
        <w:rPr>
          <w:rFonts w:cs="Arial"/>
          <w:color w:val="000000"/>
          <w:szCs w:val="22"/>
        </w:rPr>
      </w:pPr>
      <w:r>
        <w:rPr>
          <w:rFonts w:cs="Arial"/>
          <w:color w:val="000000"/>
          <w:szCs w:val="22"/>
        </w:rPr>
        <w:t>15</w:t>
      </w:r>
      <w:r w:rsidR="00871F2C" w:rsidRPr="00651857">
        <w:rPr>
          <w:rFonts w:cs="Arial"/>
          <w:color w:val="000000"/>
          <w:szCs w:val="22"/>
        </w:rPr>
        <w:t xml:space="preserve"> % du montant TTC du marché à la levée de la dernière réserve mentionnée sur le PV de réception e à la remise du dossier des ouvrages exécutés définiti</w:t>
      </w:r>
      <w:r w:rsidR="00871F2C">
        <w:rPr>
          <w:rFonts w:cs="Arial"/>
          <w:color w:val="000000"/>
          <w:szCs w:val="22"/>
        </w:rPr>
        <w:t>f</w:t>
      </w:r>
      <w:r w:rsidR="00871F2C" w:rsidRPr="00651857">
        <w:rPr>
          <w:rFonts w:cs="Arial"/>
          <w:color w:val="000000"/>
          <w:szCs w:val="22"/>
        </w:rPr>
        <w:t xml:space="preserve">. Ce terme est réglé en même temps que le terme précédent si aucune réserve n’est </w:t>
      </w:r>
      <w:r w:rsidR="00871F2C" w:rsidRPr="00E26820">
        <w:rPr>
          <w:rFonts w:cs="Arial"/>
          <w:color w:val="000000"/>
          <w:szCs w:val="22"/>
        </w:rPr>
        <w:t xml:space="preserve">mentionnée sur le PV de réception.   </w:t>
      </w:r>
    </w:p>
    <w:p w14:paraId="2DA2686D" w14:textId="77777777" w:rsidR="00E56777" w:rsidRPr="00E26820"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26820">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26820">
        <w:rPr>
          <w:rFonts w:cs="Arial"/>
          <w:color w:val="000000"/>
          <w:szCs w:val="22"/>
        </w:rPr>
        <w:t>29 des Conditions Générales d’Achat du CEA.</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37E5EF19" w:rsidR="00490070" w:rsidRDefault="007A730E" w:rsidP="000C6618">
      <w:pPr>
        <w:pStyle w:val="Titre1"/>
        <w:numPr>
          <w:ilvl w:val="0"/>
          <w:numId w:val="6"/>
        </w:numPr>
      </w:pPr>
      <w:r>
        <w:t xml:space="preserve"> </w:t>
      </w:r>
      <w:bookmarkStart w:id="66" w:name="_Toc203576190"/>
      <w:r w:rsidR="005918E1">
        <w:t>FACTURES - REGLEMENTS</w:t>
      </w:r>
      <w:bookmarkEnd w:id="66"/>
      <w:r w:rsidR="005918E1">
        <w:t xml:space="preserve"> </w:t>
      </w:r>
      <w:r w:rsidR="00490070" w:rsidRPr="005918E1">
        <w:t xml:space="preserve"> </w:t>
      </w:r>
    </w:p>
    <w:p w14:paraId="5C77FCDE" w14:textId="77777777" w:rsidR="00E26820" w:rsidRPr="00E26820" w:rsidRDefault="00E26820" w:rsidP="00E26820"/>
    <w:p w14:paraId="6D1BE10A" w14:textId="5532CAD5" w:rsidR="00466606" w:rsidRPr="007746BB" w:rsidRDefault="00B954B1" w:rsidP="000C6618">
      <w:pPr>
        <w:numPr>
          <w:ilvl w:val="1"/>
          <w:numId w:val="6"/>
        </w:numPr>
        <w:autoSpaceDE w:val="0"/>
        <w:autoSpaceDN w:val="0"/>
        <w:adjustRightInd w:val="0"/>
        <w:jc w:val="both"/>
        <w:rPr>
          <w:rFonts w:cs="Arial"/>
          <w:b/>
          <w:color w:val="000000"/>
          <w:szCs w:val="22"/>
        </w:rPr>
      </w:pPr>
      <w:r>
        <w:rPr>
          <w:rFonts w:cs="Arial"/>
          <w:b/>
          <w:color w:val="000000"/>
          <w:szCs w:val="22"/>
        </w:rPr>
        <w:t xml:space="preserve"> </w:t>
      </w:r>
      <w:r w:rsidR="00466606" w:rsidRPr="007746BB">
        <w:rPr>
          <w:rFonts w:cs="Arial"/>
          <w:b/>
          <w:color w:val="000000"/>
          <w:szCs w:val="22"/>
        </w:rPr>
        <w:t xml:space="preserve">Modalités de facturation et règlement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9"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22B03543" w:rsidR="005A33A2" w:rsidRDefault="005A33A2" w:rsidP="000C6618">
      <w:pPr>
        <w:pStyle w:val="Paragraphedeliste"/>
        <w:numPr>
          <w:ilvl w:val="0"/>
          <w:numId w:val="17"/>
        </w:numPr>
        <w:tabs>
          <w:tab w:val="num" w:pos="927"/>
        </w:tabs>
        <w:ind w:left="927"/>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F8BEB80" w14:textId="5D4A229E" w:rsidR="005A33A2" w:rsidRDefault="005A33A2" w:rsidP="000C6618">
      <w:pPr>
        <w:pStyle w:val="Paragraphedeliste"/>
        <w:numPr>
          <w:ilvl w:val="0"/>
          <w:numId w:val="17"/>
        </w:numPr>
        <w:tabs>
          <w:tab w:val="num" w:pos="927"/>
        </w:tabs>
        <w:ind w:left="927"/>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001EF193" w:rsidR="005A33A2" w:rsidRDefault="005A33A2" w:rsidP="000C6618">
      <w:pPr>
        <w:pStyle w:val="Paragraphedeliste"/>
        <w:numPr>
          <w:ilvl w:val="0"/>
          <w:numId w:val="17"/>
        </w:numPr>
        <w:tabs>
          <w:tab w:val="num" w:pos="927"/>
        </w:tabs>
        <w:ind w:left="927"/>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0C6618">
      <w:pPr>
        <w:pStyle w:val="Paragraphedeliste"/>
        <w:numPr>
          <w:ilvl w:val="0"/>
          <w:numId w:val="17"/>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054E8F9B" w14:textId="33FE59E9" w:rsidR="00E81A0C" w:rsidRPr="00E26820" w:rsidRDefault="00E81A0C" w:rsidP="00E26820">
      <w:pPr>
        <w:ind w:left="720"/>
        <w:jc w:val="center"/>
        <w:rPr>
          <w:rFonts w:cs="Arial"/>
          <w:color w:val="000000"/>
          <w:szCs w:val="22"/>
        </w:rPr>
      </w:pPr>
      <w:r w:rsidRPr="00D7718C">
        <w:rPr>
          <w:rFonts w:cs="Arial"/>
          <w:color w:val="000000"/>
          <w:szCs w:val="22"/>
        </w:rPr>
        <w:t>FRANCE</w:t>
      </w: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lastRenderedPageBreak/>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20A37291" w14:textId="3FCC1EF4" w:rsidR="005A33A2" w:rsidRPr="00E26820"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79FF76B6" w14:textId="77777777" w:rsidR="008353D5" w:rsidRDefault="008353D5" w:rsidP="00763DC7">
      <w:pPr>
        <w:rPr>
          <w:rFonts w:cs="Arial"/>
          <w:color w:val="1F497D"/>
          <w:szCs w:val="22"/>
        </w:rPr>
      </w:pPr>
    </w:p>
    <w:p w14:paraId="49DAA663" w14:textId="574FF7D5" w:rsidR="008353D5" w:rsidRPr="00E26820" w:rsidRDefault="008353D5" w:rsidP="000C6618">
      <w:pPr>
        <w:numPr>
          <w:ilvl w:val="1"/>
          <w:numId w:val="6"/>
        </w:numPr>
        <w:autoSpaceDE w:val="0"/>
        <w:autoSpaceDN w:val="0"/>
        <w:adjustRightInd w:val="0"/>
        <w:jc w:val="both"/>
        <w:rPr>
          <w:rFonts w:cs="Arial"/>
          <w:b/>
          <w:color w:val="000000"/>
          <w:szCs w:val="22"/>
        </w:rPr>
      </w:pPr>
      <w:r w:rsidRPr="00466606">
        <w:rPr>
          <w:rFonts w:cs="Arial"/>
          <w:b/>
          <w:color w:val="000000"/>
          <w:szCs w:val="22"/>
        </w:rPr>
        <w:t xml:space="preserve"> Modalités de facturation du groupement</w:t>
      </w: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1650282B" w:rsidR="00022551" w:rsidRDefault="00022551" w:rsidP="00022551">
      <w:pPr>
        <w:autoSpaceDE w:val="0"/>
        <w:autoSpaceDN w:val="0"/>
        <w:jc w:val="both"/>
        <w:rPr>
          <w:color w:val="000000"/>
        </w:rPr>
      </w:pPr>
      <w:r>
        <w:rPr>
          <w:color w:val="000000"/>
        </w:rPr>
        <w:t xml:space="preserve">Le CEA règle les sommes dues aux différents </w:t>
      </w:r>
      <w:r w:rsidRPr="00E26820">
        <w:rPr>
          <w:color w:val="000000"/>
        </w:rPr>
        <w:t>cotraitants du groupement selon la répartition jointe à la facture du mandataire dans la limite des sommes dues à chaque cotraitant, et après validation des factures par la maîtrise d’œuvre.</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5C15BBF8" w:rsidR="00411BC6" w:rsidRDefault="00411BC6" w:rsidP="000C6618">
      <w:pPr>
        <w:pStyle w:val="Titre1"/>
        <w:numPr>
          <w:ilvl w:val="0"/>
          <w:numId w:val="6"/>
        </w:numPr>
      </w:pPr>
      <w:r>
        <w:t xml:space="preserve"> </w:t>
      </w:r>
      <w:bookmarkStart w:id="67" w:name="_Toc203576191"/>
      <w:r>
        <w:t>REGIME FISCAL</w:t>
      </w:r>
      <w:bookmarkEnd w:id="67"/>
    </w:p>
    <w:p w14:paraId="48D8F747" w14:textId="77777777" w:rsidR="00817E10" w:rsidRPr="00817E10" w:rsidRDefault="00817E10" w:rsidP="00817E10"/>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1C2B60B4" w:rsidR="00E74630" w:rsidRPr="00E74630" w:rsidRDefault="007966C3" w:rsidP="000C6618">
      <w:pPr>
        <w:pStyle w:val="Titre1"/>
        <w:numPr>
          <w:ilvl w:val="0"/>
          <w:numId w:val="6"/>
        </w:numPr>
      </w:pPr>
      <w:bookmarkStart w:id="68" w:name="_Toc22118515"/>
      <w:r>
        <w:t xml:space="preserve"> </w:t>
      </w:r>
      <w:bookmarkStart w:id="69" w:name="_Toc203576192"/>
      <w:r w:rsidR="00E74630" w:rsidRPr="00E74630">
        <w:t xml:space="preserve">JURIDICTION </w:t>
      </w:r>
      <w:proofErr w:type="gramStart"/>
      <w:r w:rsidR="00E74630" w:rsidRPr="00E74630">
        <w:t>COMPETENTE  [</w:t>
      </w:r>
      <w:proofErr w:type="gramEnd"/>
      <w:r w:rsidR="00E74630" w:rsidRPr="00E74630">
        <w:rPr>
          <w:rFonts w:cs="Arial"/>
          <w:color w:val="FF0000"/>
          <w:highlight w:val="yellow"/>
        </w:rPr>
        <w:t>Si fournisseur FR]</w:t>
      </w:r>
      <w:bookmarkEnd w:id="68"/>
      <w:bookmarkEnd w:id="69"/>
    </w:p>
    <w:p w14:paraId="004585D5" w14:textId="77777777" w:rsidR="00E26820" w:rsidRDefault="00E26820" w:rsidP="00E74630">
      <w:pPr>
        <w:autoSpaceDE w:val="0"/>
        <w:autoSpaceDN w:val="0"/>
        <w:adjustRightInd w:val="0"/>
        <w:jc w:val="both"/>
        <w:rPr>
          <w:rFonts w:cs="Arial"/>
          <w:color w:val="000000"/>
          <w:szCs w:val="22"/>
        </w:rPr>
      </w:pPr>
    </w:p>
    <w:p w14:paraId="0B6DD359" w14:textId="63D8691E"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26820">
        <w:rPr>
          <w:rStyle w:val="Marquedecommentaire"/>
        </w:rPr>
        <w:t>.</w:t>
      </w:r>
    </w:p>
    <w:p w14:paraId="4CF2DB9F" w14:textId="0324FD85" w:rsidR="00E74630" w:rsidRDefault="00E74630" w:rsidP="00E74630">
      <w:pPr>
        <w:pStyle w:val="Titre1"/>
      </w:pPr>
    </w:p>
    <w:p w14:paraId="3D1E853F" w14:textId="77777777" w:rsidR="007966C3" w:rsidRPr="007966C3" w:rsidRDefault="007966C3" w:rsidP="007966C3"/>
    <w:p w14:paraId="1BE02EE4" w14:textId="77777777" w:rsidR="00E74630" w:rsidRPr="00E74630" w:rsidRDefault="00E74630" w:rsidP="000C6618">
      <w:pPr>
        <w:pStyle w:val="Titre1"/>
        <w:numPr>
          <w:ilvl w:val="0"/>
          <w:numId w:val="6"/>
        </w:numPr>
      </w:pPr>
      <w:bookmarkStart w:id="70" w:name="_Toc22118516"/>
      <w:bookmarkStart w:id="71" w:name="_Toc203576193"/>
      <w:r w:rsidRPr="00E74630">
        <w:t xml:space="preserve">LOI </w:t>
      </w:r>
      <w:proofErr w:type="gramStart"/>
      <w:r w:rsidRPr="00E74630">
        <w:t>APPLICABLE  ET</w:t>
      </w:r>
      <w:proofErr w:type="gramEnd"/>
      <w:r w:rsidRPr="00E74630">
        <w:t xml:space="preserve"> JURIDICTION COMPETENTE </w:t>
      </w:r>
      <w:r w:rsidRPr="00E74630">
        <w:rPr>
          <w:rFonts w:cs="Arial"/>
          <w:color w:val="FF0000"/>
          <w:highlight w:val="yellow"/>
        </w:rPr>
        <w:t>[si fournisseur étranger]</w:t>
      </w:r>
      <w:bookmarkEnd w:id="70"/>
      <w:bookmarkEnd w:id="71"/>
    </w:p>
    <w:p w14:paraId="2674A486" w14:textId="77777777" w:rsidR="00E26820" w:rsidRDefault="00E26820" w:rsidP="00E74630">
      <w:pPr>
        <w:jc w:val="both"/>
        <w:rPr>
          <w:rFonts w:cs="Arial"/>
        </w:rPr>
      </w:pPr>
    </w:p>
    <w:p w14:paraId="0273A94A" w14:textId="4D6E95C6" w:rsidR="00E74630" w:rsidRDefault="00E74630" w:rsidP="00E74630">
      <w:pPr>
        <w:jc w:val="both"/>
        <w:rPr>
          <w:rFonts w:eastAsiaTheme="minorHAnsi" w:cs="Arial"/>
        </w:rPr>
      </w:pPr>
      <w:r>
        <w:rPr>
          <w:rFonts w:cs="Arial"/>
        </w:rPr>
        <w:t>Il est expressément convenu que l’exécution du présent marché est soumise à la législation française.</w:t>
      </w:r>
    </w:p>
    <w:p w14:paraId="2A3221CC" w14:textId="6F025193" w:rsidR="00E74630"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26820">
        <w:rPr>
          <w:rStyle w:val="Marquedecommentaire"/>
        </w:rPr>
        <w:t>.</w:t>
      </w: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0C6618">
      <w:pPr>
        <w:pStyle w:val="Titre1"/>
        <w:numPr>
          <w:ilvl w:val="0"/>
          <w:numId w:val="6"/>
        </w:numPr>
        <w:rPr>
          <w:rFonts w:cs="Arial"/>
          <w:szCs w:val="22"/>
        </w:rPr>
      </w:pPr>
      <w:r>
        <w:rPr>
          <w:rFonts w:cs="Arial"/>
          <w:bCs w:val="0"/>
          <w:color w:val="000000"/>
          <w:szCs w:val="22"/>
        </w:rPr>
        <w:t xml:space="preserve"> </w:t>
      </w:r>
      <w:bookmarkStart w:id="72" w:name="_Toc203576194"/>
      <w:r w:rsidRPr="001E4ACC">
        <w:rPr>
          <w:rFonts w:cs="Arial"/>
          <w:bCs w:val="0"/>
          <w:color w:val="000000"/>
          <w:szCs w:val="22"/>
        </w:rPr>
        <w:t>CONCLUSION DU MARCHE</w:t>
      </w:r>
      <w:bookmarkEnd w:id="72"/>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pPr>
    </w:p>
    <w:p w14:paraId="2907D1BC" w14:textId="2B45D54B" w:rsidR="00B656B3" w:rsidRDefault="000834EF" w:rsidP="00B656B3">
      <w:pPr>
        <w:pStyle w:val="Titre1"/>
        <w:tabs>
          <w:tab w:val="clear" w:pos="709"/>
          <w:tab w:val="left" w:pos="708"/>
        </w:tabs>
        <w:jc w:val="center"/>
        <w:rPr>
          <w:rFonts w:cs="Arial"/>
          <w:caps/>
          <w:sz w:val="20"/>
        </w:rPr>
      </w:pPr>
      <w:bookmarkStart w:id="73" w:name="_Toc201906954"/>
      <w:bookmarkStart w:id="74" w:name="_Toc203055371"/>
      <w:bookmarkStart w:id="75" w:name="_Toc203576195"/>
      <w:bookmarkStart w:id="76" w:name="_Toc278547641"/>
      <w:bookmarkStart w:id="77" w:name="_Toc270409754"/>
      <w:bookmarkStart w:id="78" w:name="_Toc224114688"/>
      <w:r>
        <w:rPr>
          <w:rFonts w:cs="Arial"/>
          <w:caps/>
          <w:noProof/>
        </w:rPr>
        <w:lastRenderedPageBreak/>
        <w:drawing>
          <wp:inline distT="0" distB="0" distL="0" distR="0" wp14:anchorId="31147B4F" wp14:editId="573B3E72">
            <wp:extent cx="1019175" cy="76200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_logo_CEA.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19175" cy="762000"/>
                    </a:xfrm>
                    <a:prstGeom prst="rect">
                      <a:avLst/>
                    </a:prstGeom>
                  </pic:spPr>
                </pic:pic>
              </a:graphicData>
            </a:graphic>
          </wp:inline>
        </w:drawing>
      </w:r>
      <w:bookmarkEnd w:id="73"/>
      <w:bookmarkEnd w:id="74"/>
      <w:bookmarkEnd w:id="75"/>
    </w:p>
    <w:p w14:paraId="2C05ECD8" w14:textId="77777777" w:rsidR="00B656B3" w:rsidRDefault="00B656B3" w:rsidP="00B656B3">
      <w:pPr>
        <w:rPr>
          <w:rFonts w:ascii="Times New Roman" w:hAnsi="Times New Roman"/>
        </w:rPr>
      </w:pPr>
    </w:p>
    <w:p w14:paraId="7A5BE23F" w14:textId="5183E354" w:rsidR="00B656B3" w:rsidRDefault="00B656B3" w:rsidP="00B656B3">
      <w:pPr>
        <w:pStyle w:val="Titre1"/>
        <w:tabs>
          <w:tab w:val="clear" w:pos="709"/>
          <w:tab w:val="left" w:pos="708"/>
        </w:tabs>
        <w:jc w:val="center"/>
        <w:rPr>
          <w:rFonts w:cs="Arial"/>
          <w:caps/>
        </w:rPr>
      </w:pPr>
    </w:p>
    <w:p w14:paraId="32038B8A" w14:textId="77777777" w:rsidR="00B656B3" w:rsidRDefault="00B656B3" w:rsidP="00B656B3">
      <w:pPr>
        <w:pStyle w:val="Titre1"/>
        <w:tabs>
          <w:tab w:val="clear" w:pos="709"/>
          <w:tab w:val="left" w:pos="708"/>
        </w:tabs>
        <w:jc w:val="center"/>
        <w:rPr>
          <w:rFonts w:cs="Arial"/>
          <w:caps/>
        </w:rPr>
      </w:pPr>
    </w:p>
    <w:p w14:paraId="4D0D0253" w14:textId="77777777" w:rsidR="00B656B3" w:rsidRDefault="00B656B3" w:rsidP="00B656B3">
      <w:pPr>
        <w:pStyle w:val="Titre1"/>
        <w:tabs>
          <w:tab w:val="clear" w:pos="709"/>
          <w:tab w:val="left" w:pos="708"/>
        </w:tabs>
        <w:jc w:val="center"/>
        <w:rPr>
          <w:rFonts w:cs="Arial"/>
          <w:caps/>
          <w:u w:val="none"/>
        </w:rPr>
      </w:pPr>
    </w:p>
    <w:p w14:paraId="5E71061B"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p>
    <w:p w14:paraId="31041153"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bookmarkStart w:id="79" w:name="_Toc201906955"/>
      <w:bookmarkStart w:id="80" w:name="_Toc203055372"/>
      <w:bookmarkStart w:id="81" w:name="_Toc203576196"/>
      <w:r>
        <w:rPr>
          <w:rFonts w:cs="Arial"/>
          <w:caps/>
          <w:szCs w:val="22"/>
        </w:rPr>
        <w:t>formulaire de DEMANDE D’ACCEPTATION D’UN SOUS-TRAITANT</w:t>
      </w:r>
      <w:bookmarkEnd w:id="76"/>
      <w:bookmarkEnd w:id="77"/>
      <w:bookmarkEnd w:id="78"/>
      <w:r>
        <w:rPr>
          <w:rFonts w:cs="Arial"/>
          <w:caps/>
          <w:szCs w:val="22"/>
        </w:rPr>
        <w:t xml:space="preserve"> (DAST)</w:t>
      </w:r>
      <w:bookmarkEnd w:id="79"/>
      <w:bookmarkEnd w:id="80"/>
      <w:bookmarkEnd w:id="81"/>
    </w:p>
    <w:p w14:paraId="04197CFD"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color w:val="00B050"/>
          <w:szCs w:val="22"/>
        </w:rPr>
      </w:pPr>
      <w:bookmarkStart w:id="82" w:name="_Toc201906956"/>
      <w:bookmarkStart w:id="83" w:name="_Toc203055373"/>
      <w:bookmarkStart w:id="84" w:name="_Toc203576197"/>
      <w:r>
        <w:rPr>
          <w:rFonts w:cs="Arial"/>
          <w:caps/>
          <w:szCs w:val="22"/>
        </w:rPr>
        <w:t xml:space="preserve">DE RANG 1 </w:t>
      </w:r>
      <w:r>
        <w:rPr>
          <w:rFonts w:cs="Arial"/>
          <w:caps/>
          <w:color w:val="00B050"/>
          <w:szCs w:val="22"/>
        </w:rPr>
        <w:t>(MarchÉ banal sans RGPD)</w:t>
      </w:r>
      <w:bookmarkEnd w:id="82"/>
      <w:bookmarkEnd w:id="83"/>
      <w:bookmarkEnd w:id="84"/>
    </w:p>
    <w:p w14:paraId="60DCB599"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sz w:val="20"/>
        </w:rPr>
      </w:pPr>
    </w:p>
    <w:p w14:paraId="0E2F978F"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rPr>
      </w:pPr>
      <w:bookmarkStart w:id="85" w:name="_Toc201906957"/>
      <w:bookmarkStart w:id="86" w:name="_Toc203055374"/>
      <w:bookmarkStart w:id="87" w:name="_Toc203576198"/>
      <w:r>
        <w:rPr>
          <w:rFonts w:cs="Arial"/>
          <w:i/>
        </w:rPr>
        <w:t>(à remplir par le Titulaire du marché ou le soumissionnaire, sauf la rubrique 7 qui doit être remplie par le sous-traitant)</w:t>
      </w:r>
      <w:bookmarkEnd w:id="85"/>
      <w:bookmarkEnd w:id="86"/>
      <w:bookmarkEnd w:id="87"/>
    </w:p>
    <w:p w14:paraId="52D60EC8"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i/>
        </w:rPr>
      </w:pPr>
    </w:p>
    <w:p w14:paraId="7901F395" w14:textId="77777777" w:rsidR="00B656B3" w:rsidRDefault="00B656B3" w:rsidP="00B656B3">
      <w:pPr>
        <w:pStyle w:val="Titre1"/>
        <w:pBdr>
          <w:top w:val="single" w:sz="4" w:space="1" w:color="auto"/>
          <w:left w:val="single" w:sz="4" w:space="4" w:color="auto"/>
          <w:bottom w:val="single" w:sz="4" w:space="15" w:color="auto"/>
          <w:right w:val="single" w:sz="4" w:space="4" w:color="auto"/>
        </w:pBdr>
        <w:shd w:val="clear" w:color="auto" w:fill="FFFF00"/>
        <w:tabs>
          <w:tab w:val="clear" w:pos="709"/>
          <w:tab w:val="left" w:pos="708"/>
        </w:tabs>
        <w:jc w:val="center"/>
        <w:rPr>
          <w:rFonts w:cs="Arial"/>
          <w:caps/>
          <w:szCs w:val="22"/>
        </w:rPr>
      </w:pPr>
      <w:bookmarkStart w:id="88" w:name="_Toc201906958"/>
      <w:bookmarkStart w:id="89" w:name="_Toc203055375"/>
      <w:bookmarkStart w:id="90" w:name="_Toc203576199"/>
      <w:r>
        <w:rPr>
          <w:rFonts w:cs="Arial"/>
        </w:rPr>
        <w:t>Version du 21/09/2020</w:t>
      </w:r>
      <w:bookmarkEnd w:id="88"/>
      <w:bookmarkEnd w:id="89"/>
      <w:bookmarkEnd w:id="90"/>
    </w:p>
    <w:p w14:paraId="5AEA8EAB" w14:textId="77777777" w:rsidR="00B656B3" w:rsidRDefault="00B656B3" w:rsidP="00B656B3">
      <w:pPr>
        <w:rPr>
          <w:rFonts w:ascii="Times New Roman" w:hAnsi="Times New Roman"/>
          <w:sz w:val="20"/>
          <w:szCs w:val="20"/>
        </w:rPr>
      </w:pPr>
    </w:p>
    <w:p w14:paraId="7370138E" w14:textId="512D9169" w:rsidR="00B656B3" w:rsidRDefault="00B656B3" w:rsidP="00B656B3">
      <w:r>
        <w:rPr>
          <w:noProof/>
        </w:rPr>
        <mc:AlternateContent>
          <mc:Choice Requires="wps">
            <w:drawing>
              <wp:anchor distT="0" distB="0" distL="114300" distR="114300" simplePos="0" relativeHeight="251663360" behindDoc="0" locked="0" layoutInCell="1" allowOverlap="1" wp14:anchorId="5C201EC0" wp14:editId="7E46FF24">
                <wp:simplePos x="0" y="0"/>
                <wp:positionH relativeFrom="column">
                  <wp:posOffset>128270</wp:posOffset>
                </wp:positionH>
                <wp:positionV relativeFrom="paragraph">
                  <wp:posOffset>17779</wp:posOffset>
                </wp:positionV>
                <wp:extent cx="5410200" cy="1038225"/>
                <wp:effectExtent l="0" t="0" r="19050" b="28575"/>
                <wp:wrapNone/>
                <wp:docPr id="3" name="Rectangle à coins arrondis 3"/>
                <wp:cNvGraphicFramePr/>
                <a:graphic xmlns:a="http://schemas.openxmlformats.org/drawingml/2006/main">
                  <a:graphicData uri="http://schemas.microsoft.com/office/word/2010/wordprocessingShape">
                    <wps:wsp>
                      <wps:cNvSpPr/>
                      <wps:spPr>
                        <a:xfrm>
                          <a:off x="0" y="0"/>
                          <a:ext cx="5410200" cy="1038225"/>
                        </a:xfrm>
                        <a:prstGeom prst="roundRect">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536B826"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Merci de remplir de préférence informatiquement votre DAST par souci de lisibilité.</w:t>
                            </w:r>
                          </w:p>
                          <w:p w14:paraId="6F4351CF"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Tous les champs concernés par la présente DAST doivent obligatoirement être complétés.</w:t>
                            </w:r>
                          </w:p>
                          <w:p w14:paraId="04A66166" w14:textId="77777777" w:rsidR="00B656B3" w:rsidRDefault="00B656B3" w:rsidP="00B656B3">
                            <w:pPr>
                              <w:tabs>
                                <w:tab w:val="left" w:pos="284"/>
                              </w:tabs>
                              <w:spacing w:before="120" w:line="200" w:lineRule="exact"/>
                              <w:jc w:val="center"/>
                              <w:rPr>
                                <w:rStyle w:val="lev"/>
                                <w:rFonts w:cs="Arial"/>
                                <w:b w:val="0"/>
                                <w:shd w:val="clear" w:color="auto" w:fill="FFFFFF"/>
                              </w:rPr>
                            </w:pPr>
                          </w:p>
                          <w:p w14:paraId="7DF32871" w14:textId="77777777" w:rsidR="00B656B3" w:rsidRDefault="00B656B3" w:rsidP="00B656B3">
                            <w:pPr>
                              <w:jc w:val="center"/>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5C201EC0" id="Rectangle à coins arrondis 3" o:spid="_x0000_s1026" style="position:absolute;margin-left:10.1pt;margin-top:1.4pt;width:426pt;height:8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" fillcolor="white [3201]" strokecolor="red" strokeweight="2pt">
                <v:textbox>
                  <w:txbxContent>
                    <w:p w14:paraId="1536B826"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Merci de remplir de préférence informatiquement votre DAST par souci de lisibilité.</w:t>
                      </w:r>
                    </w:p>
                    <w:p w14:paraId="6F4351CF" w14:textId="77777777" w:rsidR="00B656B3" w:rsidRDefault="00B656B3" w:rsidP="00B656B3">
                      <w:pPr>
                        <w:tabs>
                          <w:tab w:val="left" w:pos="284"/>
                        </w:tabs>
                        <w:spacing w:before="120" w:line="200" w:lineRule="exact"/>
                        <w:jc w:val="center"/>
                        <w:rPr>
                          <w:rStyle w:val="lev"/>
                          <w:rFonts w:cs="Arial"/>
                          <w:b w:val="0"/>
                          <w:shd w:val="clear" w:color="auto" w:fill="FFFFFF"/>
                        </w:rPr>
                      </w:pPr>
                      <w:r>
                        <w:rPr>
                          <w:rStyle w:val="lev"/>
                          <w:rFonts w:cs="Arial"/>
                          <w:shd w:val="clear" w:color="auto" w:fill="FFFFFF"/>
                        </w:rPr>
                        <w:t>Tous les champs concernés par la présente DAST doivent obligatoirement être complétés.</w:t>
                      </w:r>
                    </w:p>
                    <w:p w14:paraId="04A66166" w14:textId="77777777" w:rsidR="00B656B3" w:rsidRDefault="00B656B3" w:rsidP="00B656B3">
                      <w:pPr>
                        <w:tabs>
                          <w:tab w:val="left" w:pos="284"/>
                        </w:tabs>
                        <w:spacing w:before="120" w:line="200" w:lineRule="exact"/>
                        <w:jc w:val="center"/>
                        <w:rPr>
                          <w:rStyle w:val="lev"/>
                          <w:rFonts w:cs="Arial"/>
                          <w:b w:val="0"/>
                          <w:shd w:val="clear" w:color="auto" w:fill="FFFFFF"/>
                        </w:rPr>
                      </w:pPr>
                    </w:p>
                    <w:p w14:paraId="7DF32871" w14:textId="77777777" w:rsidR="00B656B3" w:rsidRDefault="00B656B3" w:rsidP="00B656B3">
                      <w:pPr>
                        <w:jc w:val="center"/>
                        <w:rPr>
                          <w:rFonts w:ascii="Times New Roman" w:hAnsi="Times New Roman"/>
                        </w:rPr>
                      </w:pPr>
                    </w:p>
                  </w:txbxContent>
                </v:textbox>
              </v:roundrect>
            </w:pict>
          </mc:Fallback>
        </mc:AlternateContent>
      </w:r>
    </w:p>
    <w:p w14:paraId="2DAB1BD5"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18578DED"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71EC84E0"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19B28608"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58EA2391" w14:textId="77777777" w:rsidR="00B656B3" w:rsidRDefault="00B656B3" w:rsidP="00B656B3">
      <w:pPr>
        <w:tabs>
          <w:tab w:val="left" w:pos="284"/>
        </w:tabs>
        <w:spacing w:before="120" w:line="200" w:lineRule="exact"/>
        <w:jc w:val="center"/>
        <w:rPr>
          <w:rStyle w:val="lev"/>
          <w:rFonts w:cs="Arial"/>
          <w:color w:val="000000"/>
          <w:sz w:val="24"/>
          <w:shd w:val="clear" w:color="auto" w:fill="FFFFFF"/>
        </w:rPr>
      </w:pPr>
    </w:p>
    <w:p w14:paraId="70CC8FBC" w14:textId="4DDE0171" w:rsidR="00B656B3" w:rsidRDefault="00B656B3" w:rsidP="00B656B3">
      <w:pPr>
        <w:tabs>
          <w:tab w:val="left" w:pos="284"/>
        </w:tabs>
        <w:spacing w:before="120" w:line="200" w:lineRule="exact"/>
        <w:jc w:val="center"/>
        <w:rPr>
          <w:rStyle w:val="lev"/>
          <w:rFonts w:cs="Arial"/>
          <w:color w:val="000000"/>
          <w:sz w:val="24"/>
          <w:shd w:val="clear" w:color="auto" w:fill="FFFFFF"/>
        </w:rPr>
      </w:pPr>
      <w:r>
        <w:rPr>
          <w:rStyle w:val="lev"/>
          <w:rFonts w:cs="Arial"/>
          <w:color w:val="000000"/>
          <w:sz w:val="24"/>
          <w:shd w:val="clear" w:color="auto" w:fill="FFFFFF"/>
        </w:rPr>
        <w:t>Référence</w:t>
      </w:r>
      <w:r>
        <w:rPr>
          <w:rStyle w:val="lev"/>
          <w:rFonts w:cs="Arial"/>
          <w:color w:val="000000"/>
          <w:sz w:val="28"/>
          <w:shd w:val="clear" w:color="auto" w:fill="FFFFFF"/>
          <w:vertAlign w:val="superscript"/>
        </w:rPr>
        <w:t>*</w:t>
      </w:r>
      <w:r>
        <w:rPr>
          <w:rStyle w:val="lev"/>
          <w:rFonts w:cs="Arial"/>
          <w:color w:val="000000"/>
          <w:shd w:val="clear" w:color="auto" w:fill="FFFFFF"/>
        </w:rPr>
        <w:t xml:space="preserve"> </w:t>
      </w:r>
      <w:r>
        <w:rPr>
          <w:rStyle w:val="lev"/>
          <w:rFonts w:cs="Arial"/>
          <w:color w:val="000000"/>
          <w:sz w:val="24"/>
          <w:shd w:val="clear" w:color="auto" w:fill="FFFFFF"/>
        </w:rPr>
        <w:t>du marché CEA : ………………………………..</w:t>
      </w:r>
    </w:p>
    <w:p w14:paraId="72B30D4A" w14:textId="77777777" w:rsidR="00B656B3" w:rsidRDefault="00B656B3" w:rsidP="00B656B3">
      <w:pPr>
        <w:tabs>
          <w:tab w:val="left" w:pos="284"/>
          <w:tab w:val="left" w:pos="5970"/>
        </w:tabs>
        <w:spacing w:before="120" w:line="200" w:lineRule="exact"/>
        <w:jc w:val="right"/>
        <w:rPr>
          <w:rStyle w:val="lev"/>
          <w:rFonts w:cs="Arial"/>
          <w:b w:val="0"/>
          <w:i/>
          <w:color w:val="00B050"/>
          <w:sz w:val="16"/>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Lorsque la DAST est transmise après la notification du marché, la référence commence par 4000, 500000 ou 520000)</w:t>
      </w:r>
    </w:p>
    <w:p w14:paraId="5A11C299" w14:textId="77777777" w:rsidR="00B656B3" w:rsidRDefault="00B656B3" w:rsidP="00B656B3">
      <w:pPr>
        <w:tabs>
          <w:tab w:val="left" w:pos="284"/>
        </w:tabs>
        <w:spacing w:before="120" w:line="200" w:lineRule="exact"/>
        <w:jc w:val="center"/>
        <w:rPr>
          <w:rStyle w:val="lev"/>
          <w:rFonts w:cs="Arial"/>
          <w:b w:val="0"/>
          <w:color w:val="000000"/>
          <w:sz w:val="20"/>
          <w:shd w:val="clear" w:color="auto" w:fill="FFFFFF"/>
        </w:rPr>
      </w:pPr>
    </w:p>
    <w:p w14:paraId="76634504"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hd w:val="clear" w:color="auto" w:fill="FFFFFF"/>
        </w:rPr>
      </w:pPr>
    </w:p>
    <w:p w14:paraId="595B97B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Ce formulaire de demande d’acceptation est destiné à présenter le sous-traitant et les prestations sous-traitées.</w:t>
      </w:r>
    </w:p>
    <w:p w14:paraId="29D7819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4B92AC2F"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Il a également pour objet de soumettre à l’agrément du CEA les conditions de paiement direct du sous-traitant de rang 1 uniquement.</w:t>
      </w:r>
    </w:p>
    <w:p w14:paraId="54E4615D"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587801E7"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En cas de pluralité de sous-traitants, il est établi un formulaire par sous-traitant.</w:t>
      </w:r>
    </w:p>
    <w:p w14:paraId="0EEDE1F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p>
    <w:p w14:paraId="5701D16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both"/>
        <w:rPr>
          <w:rStyle w:val="lev"/>
          <w:rFonts w:cs="Arial"/>
          <w:color w:val="000000"/>
          <w:szCs w:val="22"/>
          <w:shd w:val="clear" w:color="auto" w:fill="FFFFFF"/>
        </w:rPr>
      </w:pPr>
      <w:r>
        <w:rPr>
          <w:rStyle w:val="lev"/>
          <w:rFonts w:cs="Arial"/>
          <w:color w:val="000000"/>
          <w:szCs w:val="22"/>
          <w:shd w:val="clear" w:color="auto" w:fill="FFFFFF"/>
        </w:rPr>
        <w:t>Si le présent formulaire n’est pas complété dans son intégralité, il ne pourra pas être validé par le CEA. Le sous-traitant ne sera donc pas accepté.</w:t>
      </w:r>
    </w:p>
    <w:p w14:paraId="7BCA9FF3" w14:textId="77777777" w:rsidR="00B656B3" w:rsidRDefault="00B656B3" w:rsidP="00B656B3">
      <w:pPr>
        <w:pBdr>
          <w:top w:val="single" w:sz="4" w:space="1" w:color="auto"/>
          <w:left w:val="single" w:sz="4" w:space="4" w:color="auto"/>
          <w:bottom w:val="single" w:sz="4" w:space="1" w:color="auto"/>
          <w:right w:val="single" w:sz="4" w:space="4" w:color="auto"/>
        </w:pBdr>
        <w:tabs>
          <w:tab w:val="left" w:pos="284"/>
        </w:tabs>
        <w:jc w:val="center"/>
        <w:rPr>
          <w:sz w:val="20"/>
          <w:szCs w:val="20"/>
        </w:rPr>
      </w:pPr>
    </w:p>
    <w:p w14:paraId="27671714" w14:textId="77777777" w:rsidR="00B656B3" w:rsidRDefault="00B656B3" w:rsidP="00B656B3">
      <w:pPr>
        <w:tabs>
          <w:tab w:val="left" w:pos="284"/>
        </w:tabs>
        <w:spacing w:before="120" w:line="200" w:lineRule="exact"/>
        <w:rPr>
          <w:rFonts w:cs="Arial"/>
        </w:rPr>
      </w:pPr>
    </w:p>
    <w:p w14:paraId="38ED2006" w14:textId="77777777" w:rsidR="00B656B3" w:rsidRDefault="00B656B3" w:rsidP="00B656B3">
      <w:pPr>
        <w:tabs>
          <w:tab w:val="left" w:pos="284"/>
        </w:tabs>
        <w:spacing w:before="120" w:line="200" w:lineRule="exact"/>
        <w:rPr>
          <w:rFonts w:cs="Arial"/>
          <w:u w:val="single"/>
        </w:rPr>
      </w:pPr>
      <w:r>
        <w:rPr>
          <w:rFonts w:cs="Arial"/>
          <w:u w:val="single"/>
        </w:rPr>
        <w:t>Cocher la ou les cases concernées ci-dessous :</w:t>
      </w:r>
    </w:p>
    <w:p w14:paraId="7BF26423" w14:textId="77777777" w:rsidR="00B656B3" w:rsidRDefault="00B656B3" w:rsidP="00B656B3">
      <w:pPr>
        <w:tabs>
          <w:tab w:val="left" w:pos="284"/>
        </w:tabs>
        <w:spacing w:before="120" w:line="200" w:lineRule="exact"/>
        <w:jc w:val="both"/>
        <w:rPr>
          <w:rFonts w:cs="Arial"/>
        </w:rPr>
      </w:pPr>
    </w:p>
    <w:p w14:paraId="1CF88A61" w14:textId="77777777" w:rsidR="00B656B3" w:rsidRDefault="00817E10" w:rsidP="00B656B3">
      <w:pPr>
        <w:tabs>
          <w:tab w:val="left" w:pos="284"/>
        </w:tabs>
        <w:ind w:left="284" w:hanging="284"/>
        <w:jc w:val="both"/>
        <w:rPr>
          <w:rFonts w:cs="Arial"/>
        </w:rPr>
      </w:pPr>
      <w:sdt>
        <w:sdtPr>
          <w:rPr>
            <w:rFonts w:cs="Arial"/>
          </w:rPr>
          <w:id w:val="-2061006335"/>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Si la demande intervient </w:t>
      </w:r>
      <w:r w:rsidR="00B656B3">
        <w:rPr>
          <w:rFonts w:cs="Arial"/>
          <w:b/>
        </w:rPr>
        <w:t>avant la notification du marché</w:t>
      </w:r>
      <w:r w:rsidR="00B656B3">
        <w:rPr>
          <w:rFonts w:cs="Arial"/>
        </w:rPr>
        <w:t>, le présent formulaire vaut demande d’acceptation du sous-traitant.</w:t>
      </w:r>
    </w:p>
    <w:p w14:paraId="05E161DD" w14:textId="77777777" w:rsidR="00B656B3" w:rsidRDefault="00B656B3" w:rsidP="00B656B3">
      <w:pPr>
        <w:tabs>
          <w:tab w:val="left" w:pos="284"/>
        </w:tabs>
        <w:jc w:val="both"/>
        <w:rPr>
          <w:rFonts w:cs="Arial"/>
        </w:rPr>
      </w:pPr>
    </w:p>
    <w:p w14:paraId="32741EB9" w14:textId="77777777" w:rsidR="00B656B3" w:rsidRDefault="00817E10" w:rsidP="00B656B3">
      <w:pPr>
        <w:tabs>
          <w:tab w:val="left" w:pos="284"/>
        </w:tabs>
        <w:ind w:left="426" w:hanging="426"/>
        <w:jc w:val="both"/>
        <w:rPr>
          <w:rFonts w:cs="Arial"/>
        </w:rPr>
      </w:pPr>
      <w:sdt>
        <w:sdtPr>
          <w:rPr>
            <w:rFonts w:cs="Arial"/>
          </w:rPr>
          <w:id w:val="-1462028917"/>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 xml:space="preserve"> Si la demande intervient </w:t>
      </w:r>
      <w:r w:rsidR="00B656B3">
        <w:rPr>
          <w:rFonts w:cs="Arial"/>
          <w:b/>
        </w:rPr>
        <w:t>après la notification du marché</w:t>
      </w:r>
      <w:r w:rsidR="00B656B3">
        <w:rPr>
          <w:rFonts w:cs="Arial"/>
        </w:rPr>
        <w:t> :</w:t>
      </w:r>
    </w:p>
    <w:p w14:paraId="2BCB64F8" w14:textId="77777777" w:rsidR="00B656B3" w:rsidRDefault="00B656B3" w:rsidP="00B656B3">
      <w:pPr>
        <w:tabs>
          <w:tab w:val="left" w:pos="284"/>
        </w:tabs>
        <w:ind w:left="426" w:hanging="426"/>
        <w:jc w:val="both"/>
        <w:rPr>
          <w:rFonts w:cs="Arial"/>
        </w:rPr>
      </w:pPr>
    </w:p>
    <w:p w14:paraId="34ED35B1" w14:textId="77777777" w:rsidR="00B656B3" w:rsidRDefault="00B656B3" w:rsidP="00B656B3">
      <w:pPr>
        <w:tabs>
          <w:tab w:val="left" w:pos="567"/>
        </w:tabs>
        <w:jc w:val="both"/>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le présent formulaire vaut acte spécial de sous-traitance ;</w:t>
      </w:r>
    </w:p>
    <w:p w14:paraId="0B31989A" w14:textId="77777777" w:rsidR="00B656B3" w:rsidRDefault="00B656B3" w:rsidP="00B656B3">
      <w:pPr>
        <w:pStyle w:val="Paragraphedeliste"/>
        <w:tabs>
          <w:tab w:val="left" w:pos="284"/>
        </w:tabs>
        <w:rPr>
          <w:rFonts w:cs="Arial"/>
        </w:rPr>
      </w:pPr>
    </w:p>
    <w:p w14:paraId="08B8027F" w14:textId="77777777" w:rsidR="00B656B3" w:rsidRDefault="00B656B3" w:rsidP="00B656B3">
      <w:pPr>
        <w:tabs>
          <w:tab w:val="left" w:pos="567"/>
        </w:tabs>
        <w:ind w:left="851" w:hanging="851"/>
        <w:jc w:val="both"/>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le présent formulaire vaut acte spécial de sous-traitance modificatif si la demande initiale a été modifiée.</w:t>
      </w:r>
    </w:p>
    <w:p w14:paraId="16447E9B" w14:textId="77777777" w:rsidR="00B656B3" w:rsidRDefault="00B656B3" w:rsidP="00B656B3">
      <w:pPr>
        <w:tabs>
          <w:tab w:val="left" w:pos="284"/>
        </w:tabs>
        <w:ind w:left="426" w:hanging="426"/>
        <w:jc w:val="both"/>
        <w:rPr>
          <w:rFonts w:cs="Arial"/>
        </w:rPr>
      </w:pPr>
    </w:p>
    <w:p w14:paraId="5CB9CA30" w14:textId="77777777" w:rsidR="00B656B3" w:rsidRDefault="00B656B3" w:rsidP="00B656B3">
      <w:pPr>
        <w:rPr>
          <w:rFonts w:cs="Arial"/>
        </w:rPr>
      </w:pPr>
      <w:r>
        <w:rPr>
          <w:rFonts w:cs="Arial"/>
        </w:rPr>
        <w:br w:type="page"/>
      </w:r>
    </w:p>
    <w:p w14:paraId="5E8E7105"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sz w:val="20"/>
        </w:rPr>
      </w:pPr>
      <w:r>
        <w:rPr>
          <w:rFonts w:cs="Arial"/>
          <w:b/>
        </w:rPr>
        <w:lastRenderedPageBreak/>
        <w:t>1 - MARCHE CONCERNE</w:t>
      </w:r>
    </w:p>
    <w:p w14:paraId="1992C800" w14:textId="77777777" w:rsidR="00B656B3" w:rsidRDefault="00B656B3" w:rsidP="00B656B3">
      <w:pPr>
        <w:tabs>
          <w:tab w:val="left" w:pos="3544"/>
          <w:tab w:val="right" w:leader="dot" w:pos="10205"/>
        </w:tabs>
        <w:spacing w:after="60"/>
        <w:rPr>
          <w:rFonts w:cs="Arial"/>
          <w:b/>
          <w:caps/>
        </w:rPr>
      </w:pPr>
    </w:p>
    <w:p w14:paraId="2F0F7328" w14:textId="77777777" w:rsidR="00B656B3" w:rsidRDefault="00B656B3" w:rsidP="00B656B3">
      <w:pPr>
        <w:tabs>
          <w:tab w:val="left" w:pos="3544"/>
          <w:tab w:val="right" w:leader="dot" w:pos="9072"/>
        </w:tabs>
        <w:spacing w:after="60"/>
        <w:rPr>
          <w:rFonts w:cs="Arial"/>
          <w:caps/>
        </w:rPr>
      </w:pPr>
      <w:r>
        <w:rPr>
          <w:rFonts w:cs="Arial"/>
          <w:b/>
          <w:caps/>
        </w:rPr>
        <w:t xml:space="preserve">denomination sociale du Titulaire du marche (ou du SOUMISSIONNAIRE) : </w:t>
      </w:r>
      <w:r>
        <w:rPr>
          <w:rFonts w:cs="Arial"/>
          <w:caps/>
        </w:rPr>
        <w:tab/>
        <w:t xml:space="preserve"> </w:t>
      </w:r>
    </w:p>
    <w:p w14:paraId="7EC1801F" w14:textId="77777777" w:rsidR="00B656B3" w:rsidRDefault="00B656B3" w:rsidP="00B656B3">
      <w:pPr>
        <w:tabs>
          <w:tab w:val="right" w:leader="dot" w:pos="9072"/>
        </w:tabs>
        <w:spacing w:after="60"/>
        <w:rPr>
          <w:rFonts w:cs="Arial"/>
          <w:b/>
          <w:caps/>
        </w:rPr>
      </w:pPr>
      <w:r>
        <w:rPr>
          <w:rFonts w:cs="Arial"/>
          <w:caps/>
        </w:rPr>
        <w:tab/>
      </w:r>
    </w:p>
    <w:p w14:paraId="605D271C" w14:textId="77777777" w:rsidR="00B656B3" w:rsidRDefault="00B656B3" w:rsidP="00B656B3">
      <w:pPr>
        <w:tabs>
          <w:tab w:val="left" w:leader="dot" w:pos="9072"/>
        </w:tabs>
        <w:spacing w:after="60"/>
        <w:rPr>
          <w:rFonts w:cs="Arial"/>
          <w:caps/>
        </w:rPr>
      </w:pPr>
      <w:r>
        <w:rPr>
          <w:rFonts w:cs="Arial"/>
          <w:b/>
          <w:caps/>
        </w:rPr>
        <w:t xml:space="preserve">objet du marché : </w:t>
      </w:r>
      <w:r>
        <w:rPr>
          <w:rFonts w:cs="Arial"/>
          <w:caps/>
        </w:rPr>
        <w:tab/>
      </w:r>
    </w:p>
    <w:p w14:paraId="70B25521" w14:textId="77777777" w:rsidR="00B656B3" w:rsidRDefault="00B656B3" w:rsidP="00B656B3">
      <w:pPr>
        <w:tabs>
          <w:tab w:val="left" w:leader="dot" w:pos="9072"/>
        </w:tabs>
        <w:spacing w:after="60"/>
        <w:rPr>
          <w:rFonts w:cs="Arial"/>
          <w:caps/>
        </w:rPr>
      </w:pPr>
      <w:r>
        <w:rPr>
          <w:rFonts w:cs="Arial"/>
          <w:caps/>
        </w:rPr>
        <w:tab/>
      </w:r>
    </w:p>
    <w:p w14:paraId="0478CBC7" w14:textId="77777777" w:rsidR="00B656B3" w:rsidRDefault="00B656B3" w:rsidP="00B656B3">
      <w:pPr>
        <w:tabs>
          <w:tab w:val="left" w:leader="dot" w:pos="9072"/>
        </w:tabs>
        <w:spacing w:after="60"/>
        <w:rPr>
          <w:rFonts w:cs="Arial"/>
          <w:b/>
          <w:sz w:val="18"/>
          <w:szCs w:val="16"/>
        </w:rPr>
      </w:pPr>
      <w:r>
        <w:rPr>
          <w:rFonts w:cs="Arial"/>
          <w:b/>
          <w:szCs w:val="16"/>
        </w:rPr>
        <w:t>REFERENCE</w:t>
      </w:r>
      <w:r>
        <w:rPr>
          <w:rFonts w:cs="Arial"/>
          <w:b/>
          <w:sz w:val="28"/>
          <w:szCs w:val="16"/>
          <w:vertAlign w:val="superscript"/>
        </w:rPr>
        <w:t>*</w:t>
      </w:r>
      <w:r>
        <w:rPr>
          <w:rFonts w:cs="Arial"/>
          <w:b/>
          <w:szCs w:val="16"/>
        </w:rPr>
        <w:t xml:space="preserve"> DU MARCHE </w:t>
      </w:r>
      <w:r>
        <w:rPr>
          <w:rFonts w:cs="Arial"/>
          <w:b/>
          <w:sz w:val="18"/>
          <w:szCs w:val="16"/>
        </w:rPr>
        <w:t xml:space="preserve">: </w:t>
      </w:r>
      <w:r>
        <w:rPr>
          <w:rFonts w:cs="Arial"/>
          <w:sz w:val="18"/>
          <w:szCs w:val="16"/>
        </w:rPr>
        <w:tab/>
      </w:r>
    </w:p>
    <w:p w14:paraId="292E3D47" w14:textId="77777777" w:rsidR="00B656B3" w:rsidRDefault="00B656B3" w:rsidP="00B656B3">
      <w:pPr>
        <w:tabs>
          <w:tab w:val="left" w:pos="284"/>
          <w:tab w:val="left" w:pos="5970"/>
        </w:tabs>
        <w:spacing w:before="120" w:line="200" w:lineRule="exact"/>
        <w:rPr>
          <w:rStyle w:val="lev"/>
          <w:i/>
          <w:color w:val="00B050"/>
          <w:sz w:val="16"/>
          <w:szCs w:val="20"/>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Lorsque la DAST est transmise après la notification du marché, la référence commence par 4000, 500000 ou 520000)</w:t>
      </w:r>
    </w:p>
    <w:p w14:paraId="6DF1982B" w14:textId="77777777" w:rsidR="00B656B3" w:rsidRDefault="00B656B3" w:rsidP="00B656B3">
      <w:pPr>
        <w:rPr>
          <w:sz w:val="20"/>
        </w:rPr>
      </w:pPr>
    </w:p>
    <w:p w14:paraId="68679F7B"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2 - RENSEIGNEMENTS SUR LE SOUS-TRAITANT DE 1ER RANG</w:t>
      </w:r>
    </w:p>
    <w:p w14:paraId="6A5E273E" w14:textId="77777777" w:rsidR="00B656B3" w:rsidRDefault="00B656B3" w:rsidP="00B656B3">
      <w:pPr>
        <w:tabs>
          <w:tab w:val="left" w:leader="dot" w:pos="9072"/>
          <w:tab w:val="right" w:leader="dot" w:pos="10205"/>
        </w:tabs>
        <w:spacing w:before="10" w:afterLines="60" w:after="144"/>
        <w:jc w:val="both"/>
        <w:rPr>
          <w:rFonts w:cs="Arial"/>
          <w:b/>
        </w:rPr>
      </w:pPr>
    </w:p>
    <w:p w14:paraId="39147580" w14:textId="77777777" w:rsidR="00B656B3" w:rsidRDefault="00B656B3" w:rsidP="00B656B3">
      <w:pPr>
        <w:tabs>
          <w:tab w:val="left" w:leader="dot" w:pos="9072"/>
          <w:tab w:val="right" w:leader="dot" w:pos="10205"/>
        </w:tabs>
        <w:spacing w:before="10" w:afterLines="60" w:after="144"/>
        <w:jc w:val="both"/>
        <w:rPr>
          <w:rFonts w:cs="Arial"/>
          <w:i/>
        </w:rPr>
      </w:pPr>
      <w:r>
        <w:rPr>
          <w:rFonts w:cs="Arial"/>
          <w:b/>
        </w:rPr>
        <w:t>DENOMINATION SOCIALE</w:t>
      </w:r>
      <w:r>
        <w:rPr>
          <w:rFonts w:cs="Arial"/>
        </w:rPr>
        <w:t xml:space="preserve"> : </w:t>
      </w:r>
      <w:r>
        <w:rPr>
          <w:rFonts w:cs="Arial"/>
        </w:rPr>
        <w:tab/>
      </w:r>
    </w:p>
    <w:p w14:paraId="60EC92A1" w14:textId="77777777" w:rsidR="00B656B3" w:rsidRDefault="00B656B3" w:rsidP="00B656B3">
      <w:pPr>
        <w:keepNext/>
        <w:tabs>
          <w:tab w:val="left" w:leader="dot" w:pos="9072"/>
          <w:tab w:val="right" w:leader="dot" w:pos="10205"/>
        </w:tabs>
        <w:spacing w:before="10" w:afterLines="60" w:after="144" w:line="240" w:lineRule="exact"/>
        <w:jc w:val="both"/>
        <w:rPr>
          <w:rFonts w:cs="Arial"/>
        </w:rPr>
      </w:pPr>
      <w:r>
        <w:rPr>
          <w:rFonts w:cs="Arial"/>
          <w:b/>
        </w:rPr>
        <w:t>ADRESSE </w:t>
      </w:r>
      <w:r>
        <w:rPr>
          <w:rFonts w:cs="Arial"/>
        </w:rPr>
        <w:t xml:space="preserve">: </w:t>
      </w:r>
      <w:r>
        <w:rPr>
          <w:rFonts w:cs="Arial"/>
        </w:rPr>
        <w:tab/>
      </w:r>
    </w:p>
    <w:p w14:paraId="6EC2103D" w14:textId="77777777" w:rsidR="00B656B3" w:rsidRDefault="00B656B3" w:rsidP="00B656B3">
      <w:pPr>
        <w:tabs>
          <w:tab w:val="left" w:leader="dot" w:pos="9072"/>
          <w:tab w:val="right" w:leader="dot" w:pos="10205"/>
        </w:tabs>
        <w:spacing w:before="10" w:afterLines="60" w:after="144" w:line="240" w:lineRule="exact"/>
        <w:jc w:val="both"/>
        <w:rPr>
          <w:rFonts w:cs="Arial"/>
          <w:b/>
        </w:rPr>
      </w:pPr>
      <w:r>
        <w:rPr>
          <w:rFonts w:cs="Arial"/>
          <w:b/>
        </w:rPr>
        <w:t xml:space="preserve">CODE POSTAL : |__|__|__|__|__|         VILLE : </w:t>
      </w:r>
      <w:r>
        <w:rPr>
          <w:rFonts w:cs="Arial"/>
        </w:rPr>
        <w:tab/>
      </w:r>
    </w:p>
    <w:p w14:paraId="25F5E7A0"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TELEPHONE</w:t>
      </w:r>
      <w:r>
        <w:rPr>
          <w:rFonts w:cs="Arial"/>
        </w:rPr>
        <w:t xml:space="preserve"> : |__|__|__|__|__|__|__|__|__|__|     </w:t>
      </w:r>
      <w:r>
        <w:rPr>
          <w:rFonts w:cs="Arial"/>
          <w:b/>
        </w:rPr>
        <w:t>MEL:</w:t>
      </w:r>
      <w:r>
        <w:rPr>
          <w:rFonts w:cs="Arial"/>
        </w:rPr>
        <w:t xml:space="preserve"> ………………………….@..................................</w:t>
      </w:r>
    </w:p>
    <w:p w14:paraId="65C3BB84"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w:t>
      </w:r>
      <w:r>
        <w:rPr>
          <w:rFonts w:cs="Arial"/>
          <w:b/>
          <w:caps/>
        </w:rPr>
        <w:t>inscription au RCS</w:t>
      </w:r>
      <w:r>
        <w:rPr>
          <w:rFonts w:cs="Arial"/>
        </w:rPr>
        <w:t xml:space="preserve"> : |__|__|__| |__|__|__| |__|__|__|</w:t>
      </w:r>
    </w:p>
    <w:p w14:paraId="20FDA15B"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SIRET DE L’ETABLISSEMENT QUI FACTURE : </w:t>
      </w:r>
      <w:r>
        <w:rPr>
          <w:rFonts w:cs="Arial"/>
        </w:rPr>
        <w:t>|__|__|__| |__|__|__| |__|__|__| |__|__|__|__|__|</w:t>
      </w:r>
    </w:p>
    <w:p w14:paraId="3D23D0D6"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 xml:space="preserve">N° SIRET DE L’ETABLISSEMENT INTERVENANT : </w:t>
      </w:r>
      <w:r>
        <w:rPr>
          <w:rFonts w:cs="Arial"/>
        </w:rPr>
        <w:t>|__|__|__| |__|__|__| |__|__|__| |__|__|__|__|__|</w:t>
      </w:r>
    </w:p>
    <w:p w14:paraId="220F8519"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p>
    <w:p w14:paraId="4871E460" w14:textId="77777777" w:rsidR="00B656B3" w:rsidRDefault="00B656B3" w:rsidP="00B656B3">
      <w:pPr>
        <w:tabs>
          <w:tab w:val="left" w:leader="dot" w:pos="5103"/>
          <w:tab w:val="left" w:leader="dot" w:pos="9072"/>
          <w:tab w:val="right" w:leader="dot" w:pos="10205"/>
        </w:tabs>
        <w:spacing w:before="10" w:afterLines="60" w:after="144" w:line="240" w:lineRule="exact"/>
        <w:jc w:val="both"/>
        <w:rPr>
          <w:rFonts w:cs="Arial"/>
        </w:rPr>
      </w:pPr>
      <w:r>
        <w:rPr>
          <w:rFonts w:cs="Arial"/>
          <w:b/>
        </w:rPr>
        <w:t>CODE APE</w:t>
      </w:r>
      <w:r>
        <w:rPr>
          <w:rFonts w:cs="Arial"/>
        </w:rPr>
        <w:t xml:space="preserve"> : |__|__|__|__| |__|</w:t>
      </w:r>
    </w:p>
    <w:p w14:paraId="54531DFA" w14:textId="77777777" w:rsidR="00B656B3" w:rsidRDefault="00B656B3" w:rsidP="00B656B3">
      <w:pPr>
        <w:tabs>
          <w:tab w:val="left" w:leader="dot" w:pos="9072"/>
          <w:tab w:val="right" w:leader="dot" w:pos="10205"/>
        </w:tabs>
        <w:spacing w:before="10" w:afterLines="60" w:after="144" w:line="240" w:lineRule="exact"/>
        <w:jc w:val="both"/>
        <w:rPr>
          <w:rFonts w:cs="Arial"/>
        </w:rPr>
      </w:pPr>
      <w:r>
        <w:rPr>
          <w:rFonts w:cs="Arial"/>
          <w:b/>
        </w:rPr>
        <w:t>N° DE TVA INTRACOMMUNAUTAIRE</w:t>
      </w:r>
      <w:r>
        <w:rPr>
          <w:rFonts w:cs="Arial"/>
        </w:rPr>
        <w:t xml:space="preserve"> : |__|__| |__|__|__|__|__|__|__|__|__|__|__|</w:t>
      </w:r>
    </w:p>
    <w:p w14:paraId="13B1D744" w14:textId="77777777" w:rsidR="00B656B3" w:rsidRDefault="00B656B3" w:rsidP="00B656B3">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Pr>
          <w:rFonts w:cs="Arial"/>
          <w:b/>
          <w:caps/>
          <w:sz w:val="24"/>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p>
    <w:p w14:paraId="289BFE35" w14:textId="77777777" w:rsidR="00B656B3" w:rsidRDefault="00B656B3" w:rsidP="00B656B3">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Pr>
          <w:rFonts w:cs="Arial"/>
          <w:caps/>
        </w:rPr>
        <w:t xml:space="preserve"> …………………………………………………………………………………</w:t>
      </w:r>
    </w:p>
    <w:p w14:paraId="0373FB11" w14:textId="77777777" w:rsidR="00B656B3" w:rsidRDefault="00B656B3" w:rsidP="00B656B3">
      <w:pPr>
        <w:spacing w:before="240" w:line="240" w:lineRule="exact"/>
        <w:jc w:val="both"/>
        <w:rPr>
          <w:rFonts w:cs="Arial"/>
          <w:i/>
        </w:rPr>
      </w:pPr>
      <w:r>
        <w:rPr>
          <w:rFonts w:cs="Arial"/>
          <w:b/>
        </w:rPr>
        <w:t xml:space="preserve">NOM, PRENOM ET </w:t>
      </w:r>
      <w:r>
        <w:rPr>
          <w:rFonts w:cs="Arial"/>
          <w:b/>
          <w:u w:val="single"/>
        </w:rPr>
        <w:t>QUALITE</w:t>
      </w:r>
      <w:r>
        <w:rPr>
          <w:rFonts w:cs="Arial"/>
          <w:b/>
        </w:rPr>
        <w:t xml:space="preserve"> DE LA PERSONNE HABILITEE A ENGAGER L’ENTREPRISE** :</w:t>
      </w:r>
    </w:p>
    <w:p w14:paraId="13737D6A" w14:textId="77777777" w:rsidR="00B656B3" w:rsidRDefault="00B656B3" w:rsidP="00B656B3">
      <w:pPr>
        <w:tabs>
          <w:tab w:val="right" w:leader="dot" w:pos="9072"/>
          <w:tab w:val="right" w:leader="dot" w:pos="10205"/>
        </w:tabs>
        <w:spacing w:before="240" w:line="240" w:lineRule="exact"/>
        <w:jc w:val="both"/>
        <w:rPr>
          <w:rFonts w:cs="Arial"/>
        </w:rPr>
      </w:pPr>
      <w:r>
        <w:rPr>
          <w:rFonts w:cs="Arial"/>
        </w:rPr>
        <w:tab/>
      </w:r>
    </w:p>
    <w:p w14:paraId="509F14DD" w14:textId="77777777" w:rsidR="00B656B3" w:rsidRDefault="00B656B3" w:rsidP="00B656B3">
      <w:pPr>
        <w:tabs>
          <w:tab w:val="left" w:pos="1620"/>
          <w:tab w:val="left" w:pos="4320"/>
          <w:tab w:val="right" w:leader="dot" w:pos="10205"/>
        </w:tabs>
        <w:spacing w:beforeLines="60" w:before="144" w:after="60"/>
        <w:rPr>
          <w:rFonts w:cs="Arial"/>
          <w:b/>
          <w:caps/>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La personne indiquée ici doit être la même que celle renseignée en partie 7)</w:t>
      </w:r>
    </w:p>
    <w:p w14:paraId="01F03576" w14:textId="77777777" w:rsidR="00B656B3" w:rsidRDefault="00B656B3" w:rsidP="00B656B3">
      <w:pPr>
        <w:tabs>
          <w:tab w:val="left" w:pos="1620"/>
          <w:tab w:val="left" w:pos="4320"/>
          <w:tab w:val="right" w:leader="dot" w:pos="10205"/>
        </w:tabs>
        <w:spacing w:beforeLines="60" w:before="144" w:after="60"/>
        <w:rPr>
          <w:rFonts w:cs="Arial"/>
          <w:b/>
          <w:caps/>
        </w:rPr>
      </w:pPr>
      <w:r>
        <w:rPr>
          <w:rFonts w:cs="Arial"/>
          <w:b/>
          <w:caps/>
        </w:rPr>
        <w:t>presence du sous-traitant sur site cea :</w:t>
      </w:r>
    </w:p>
    <w:p w14:paraId="773F94CE" w14:textId="77777777" w:rsidR="00B656B3" w:rsidRDefault="00B656B3" w:rsidP="00B656B3">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 :</w:t>
      </w:r>
      <w:r>
        <w:rPr>
          <w:rFonts w:cs="Arial"/>
          <w:caps/>
        </w:rPr>
        <w:t xml:space="preserve"> ………………………………..</w:t>
      </w:r>
    </w:p>
    <w:p w14:paraId="5D3C91BB" w14:textId="77777777" w:rsidR="00B656B3" w:rsidRDefault="00B656B3" w:rsidP="00B656B3">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77AF9D41" w14:textId="77777777" w:rsidR="00B656B3" w:rsidRDefault="00B656B3" w:rsidP="00B656B3">
      <w:pPr>
        <w:tabs>
          <w:tab w:val="right" w:leader="dot" w:pos="9072"/>
          <w:tab w:val="right" w:leader="dot" w:pos="10205"/>
        </w:tabs>
        <w:spacing w:before="240" w:line="240" w:lineRule="exact"/>
        <w:rPr>
          <w:rFonts w:cs="Arial"/>
        </w:rPr>
      </w:pPr>
      <w:r>
        <w:rPr>
          <w:rFonts w:cs="Arial"/>
          <w:b/>
        </w:rPr>
        <w:t>CERTIFICATIONS (QUALIBAT, AFNOR, CEFRI, ...)</w:t>
      </w:r>
      <w:r>
        <w:rPr>
          <w:rFonts w:cs="Arial"/>
        </w:rPr>
        <w:t xml:space="preserve"> :</w:t>
      </w:r>
      <w:r>
        <w:rPr>
          <w:rFonts w:cs="Arial"/>
        </w:rPr>
        <w:tab/>
      </w:r>
    </w:p>
    <w:p w14:paraId="2730BD27" w14:textId="77777777" w:rsidR="00B656B3" w:rsidRDefault="00B656B3" w:rsidP="00B656B3">
      <w:pPr>
        <w:tabs>
          <w:tab w:val="right" w:leader="dot" w:pos="9072"/>
          <w:tab w:val="right" w:leader="dot" w:pos="10205"/>
        </w:tabs>
        <w:spacing w:before="240" w:line="240" w:lineRule="exact"/>
        <w:jc w:val="both"/>
        <w:rPr>
          <w:rFonts w:cs="Arial"/>
        </w:rPr>
      </w:pPr>
      <w:r>
        <w:rPr>
          <w:rFonts w:cs="Arial"/>
        </w:rPr>
        <w:tab/>
      </w:r>
    </w:p>
    <w:p w14:paraId="13D5426F" w14:textId="77777777" w:rsidR="00B656B3" w:rsidRDefault="00B656B3" w:rsidP="00B656B3">
      <w:pPr>
        <w:rPr>
          <w:rFonts w:cs="Arial"/>
          <w:b/>
        </w:rPr>
      </w:pPr>
      <w:r>
        <w:rPr>
          <w:rFonts w:cs="Arial"/>
          <w:b/>
        </w:rPr>
        <w:br w:type="page"/>
      </w:r>
    </w:p>
    <w:p w14:paraId="776257D0" w14:textId="77777777" w:rsidR="00B656B3" w:rsidRDefault="00B656B3" w:rsidP="00B656B3">
      <w:pPr>
        <w:spacing w:before="360" w:after="120" w:line="240" w:lineRule="exact"/>
        <w:jc w:val="both"/>
        <w:rPr>
          <w:rFonts w:cs="Arial"/>
        </w:rPr>
      </w:pPr>
      <w:r>
        <w:rPr>
          <w:rFonts w:cs="Arial"/>
          <w:b/>
        </w:rPr>
        <w:lastRenderedPageBreak/>
        <w:t>REFERENCES RECENTES</w:t>
      </w:r>
      <w:r>
        <w:rPr>
          <w:rFonts w:cs="Arial"/>
        </w:rPr>
        <w:t xml:space="preserve"> </w:t>
      </w:r>
      <w:r>
        <w:rPr>
          <w:rFonts w:cs="Arial"/>
          <w:b/>
        </w:rPr>
        <w:t>DU SOUS-TRAITANT DANS LE DOMAINE DU MARCHE CONCERNE (prestations exécutées pendant les trois dernières années)</w:t>
      </w:r>
      <w:r>
        <w:rPr>
          <w:rFonts w:cs="Arial"/>
        </w:rPr>
        <w:t xml:space="preserve"> : </w:t>
      </w:r>
    </w:p>
    <w:tbl>
      <w:tblPr>
        <w:tblW w:w="0"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4"/>
        <w:gridCol w:w="2540"/>
        <w:gridCol w:w="1571"/>
        <w:gridCol w:w="4599"/>
      </w:tblGrid>
      <w:tr w:rsidR="00B656B3" w14:paraId="7F118B4F" w14:textId="77777777" w:rsidTr="00B656B3">
        <w:trPr>
          <w:trHeight w:val="906"/>
        </w:trPr>
        <w:tc>
          <w:tcPr>
            <w:tcW w:w="284" w:type="dxa"/>
            <w:tcBorders>
              <w:top w:val="single" w:sz="6" w:space="0" w:color="auto"/>
              <w:left w:val="single" w:sz="6" w:space="0" w:color="auto"/>
              <w:bottom w:val="single" w:sz="6" w:space="0" w:color="auto"/>
              <w:right w:val="nil"/>
            </w:tcBorders>
          </w:tcPr>
          <w:p w14:paraId="12CFCF4F" w14:textId="77777777" w:rsidR="00B656B3" w:rsidRDefault="00B656B3">
            <w:pPr>
              <w:spacing w:before="120" w:after="120" w:line="240" w:lineRule="exact"/>
              <w:rPr>
                <w:rFonts w:cs="Arial"/>
              </w:rPr>
            </w:pPr>
          </w:p>
        </w:tc>
        <w:tc>
          <w:tcPr>
            <w:tcW w:w="2540" w:type="dxa"/>
            <w:tcBorders>
              <w:top w:val="single" w:sz="6" w:space="0" w:color="auto"/>
              <w:left w:val="nil"/>
              <w:bottom w:val="single" w:sz="6" w:space="0" w:color="auto"/>
              <w:right w:val="single" w:sz="6" w:space="0" w:color="auto"/>
            </w:tcBorders>
            <w:hideMark/>
          </w:tcPr>
          <w:p w14:paraId="4950D035" w14:textId="77777777" w:rsidR="00B656B3" w:rsidRDefault="00B656B3">
            <w:pPr>
              <w:spacing w:before="120" w:after="120" w:line="160" w:lineRule="exact"/>
              <w:ind w:left="215"/>
              <w:rPr>
                <w:rFonts w:cs="Arial"/>
              </w:rPr>
            </w:pPr>
            <w:r>
              <w:rPr>
                <w:rFonts w:cs="Arial"/>
              </w:rPr>
              <w:t>NOM DU CLIENT</w:t>
            </w:r>
          </w:p>
        </w:tc>
        <w:tc>
          <w:tcPr>
            <w:tcW w:w="1571" w:type="dxa"/>
            <w:tcBorders>
              <w:top w:val="single" w:sz="6" w:space="0" w:color="auto"/>
              <w:left w:val="single" w:sz="6" w:space="0" w:color="auto"/>
              <w:bottom w:val="single" w:sz="6" w:space="0" w:color="auto"/>
              <w:right w:val="single" w:sz="6" w:space="0" w:color="auto"/>
            </w:tcBorders>
            <w:hideMark/>
          </w:tcPr>
          <w:p w14:paraId="3C50582C" w14:textId="77777777" w:rsidR="00B656B3" w:rsidRDefault="00B656B3">
            <w:pPr>
              <w:pStyle w:val="En-tte"/>
              <w:tabs>
                <w:tab w:val="left" w:pos="708"/>
              </w:tabs>
              <w:jc w:val="center"/>
              <w:rPr>
                <w:rFonts w:cs="Arial"/>
              </w:rPr>
            </w:pPr>
            <w:r>
              <w:rPr>
                <w:rFonts w:cs="Arial"/>
              </w:rPr>
              <w:t>Montant des prestations (en K€)</w:t>
            </w:r>
          </w:p>
        </w:tc>
        <w:tc>
          <w:tcPr>
            <w:tcW w:w="4599" w:type="dxa"/>
            <w:tcBorders>
              <w:top w:val="single" w:sz="6" w:space="0" w:color="auto"/>
              <w:left w:val="single" w:sz="6" w:space="0" w:color="auto"/>
              <w:bottom w:val="single" w:sz="6" w:space="0" w:color="auto"/>
              <w:right w:val="single" w:sz="6" w:space="0" w:color="auto"/>
            </w:tcBorders>
            <w:hideMark/>
          </w:tcPr>
          <w:p w14:paraId="71535E6E" w14:textId="77777777" w:rsidR="00B656B3" w:rsidRDefault="00B656B3">
            <w:pPr>
              <w:spacing w:before="120" w:line="200" w:lineRule="exact"/>
              <w:jc w:val="center"/>
              <w:rPr>
                <w:rFonts w:cs="Arial"/>
              </w:rPr>
            </w:pPr>
            <w:r>
              <w:rPr>
                <w:rFonts w:cs="Arial"/>
              </w:rPr>
              <w:t>PRESTATIONS</w:t>
            </w:r>
          </w:p>
          <w:p w14:paraId="265AA8FC" w14:textId="77777777" w:rsidR="00B656B3" w:rsidRDefault="00B656B3">
            <w:pPr>
              <w:spacing w:after="120" w:line="200" w:lineRule="exact"/>
              <w:jc w:val="center"/>
              <w:rPr>
                <w:rFonts w:cs="Arial"/>
              </w:rPr>
            </w:pPr>
            <w:r>
              <w:rPr>
                <w:rFonts w:cs="Arial"/>
              </w:rPr>
              <w:t>(Date, lieu, objet)</w:t>
            </w:r>
          </w:p>
        </w:tc>
      </w:tr>
      <w:tr w:rsidR="00B656B3" w14:paraId="1E0672A0" w14:textId="77777777" w:rsidTr="00B656B3">
        <w:tc>
          <w:tcPr>
            <w:tcW w:w="284" w:type="dxa"/>
            <w:tcBorders>
              <w:top w:val="single" w:sz="6" w:space="0" w:color="auto"/>
              <w:left w:val="single" w:sz="6" w:space="0" w:color="auto"/>
              <w:bottom w:val="single" w:sz="6" w:space="0" w:color="auto"/>
              <w:right w:val="single" w:sz="6" w:space="0" w:color="auto"/>
            </w:tcBorders>
            <w:hideMark/>
          </w:tcPr>
          <w:p w14:paraId="5F1A45A4" w14:textId="77777777" w:rsidR="00B656B3" w:rsidRDefault="00B656B3">
            <w:pPr>
              <w:spacing w:before="120" w:after="120" w:line="240" w:lineRule="exact"/>
              <w:rPr>
                <w:rFonts w:cs="Arial"/>
              </w:rPr>
            </w:pPr>
            <w:r>
              <w:rPr>
                <w:rFonts w:cs="Arial"/>
              </w:rPr>
              <w:t>1</w:t>
            </w:r>
          </w:p>
        </w:tc>
        <w:tc>
          <w:tcPr>
            <w:tcW w:w="2540" w:type="dxa"/>
            <w:tcBorders>
              <w:top w:val="single" w:sz="6" w:space="0" w:color="auto"/>
              <w:left w:val="single" w:sz="6" w:space="0" w:color="auto"/>
              <w:bottom w:val="single" w:sz="6" w:space="0" w:color="auto"/>
              <w:right w:val="single" w:sz="6" w:space="0" w:color="auto"/>
            </w:tcBorders>
          </w:tcPr>
          <w:p w14:paraId="0DEE8CCF"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139C87B7"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770F38E4" w14:textId="77777777" w:rsidR="00B656B3" w:rsidRDefault="00B656B3">
            <w:pPr>
              <w:spacing w:before="360" w:after="360" w:line="240" w:lineRule="exact"/>
              <w:rPr>
                <w:rFonts w:cs="Arial"/>
              </w:rPr>
            </w:pPr>
          </w:p>
        </w:tc>
      </w:tr>
      <w:tr w:rsidR="00B656B3" w14:paraId="761EBAAE" w14:textId="77777777" w:rsidTr="00B656B3">
        <w:trPr>
          <w:trHeight w:val="468"/>
        </w:trPr>
        <w:tc>
          <w:tcPr>
            <w:tcW w:w="284" w:type="dxa"/>
            <w:tcBorders>
              <w:top w:val="single" w:sz="6" w:space="0" w:color="auto"/>
              <w:left w:val="single" w:sz="6" w:space="0" w:color="auto"/>
              <w:bottom w:val="single" w:sz="6" w:space="0" w:color="auto"/>
              <w:right w:val="single" w:sz="6" w:space="0" w:color="auto"/>
            </w:tcBorders>
            <w:hideMark/>
          </w:tcPr>
          <w:p w14:paraId="786817E6" w14:textId="77777777" w:rsidR="00B656B3" w:rsidRDefault="00B656B3">
            <w:pPr>
              <w:spacing w:before="120" w:after="120" w:line="240" w:lineRule="exact"/>
              <w:rPr>
                <w:rFonts w:cs="Arial"/>
              </w:rPr>
            </w:pPr>
            <w:r>
              <w:rPr>
                <w:rFonts w:cs="Arial"/>
              </w:rPr>
              <w:t>2</w:t>
            </w:r>
          </w:p>
        </w:tc>
        <w:tc>
          <w:tcPr>
            <w:tcW w:w="2540" w:type="dxa"/>
            <w:tcBorders>
              <w:top w:val="single" w:sz="6" w:space="0" w:color="auto"/>
              <w:left w:val="single" w:sz="6" w:space="0" w:color="auto"/>
              <w:bottom w:val="single" w:sz="6" w:space="0" w:color="auto"/>
              <w:right w:val="single" w:sz="6" w:space="0" w:color="auto"/>
            </w:tcBorders>
          </w:tcPr>
          <w:p w14:paraId="4C69C019"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0FFB6E81"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3BCB0229" w14:textId="77777777" w:rsidR="00B656B3" w:rsidRDefault="00B656B3">
            <w:pPr>
              <w:spacing w:before="360" w:after="360" w:line="240" w:lineRule="exact"/>
              <w:rPr>
                <w:rFonts w:cs="Arial"/>
              </w:rPr>
            </w:pPr>
          </w:p>
        </w:tc>
      </w:tr>
      <w:tr w:rsidR="00B656B3" w14:paraId="6DA7965C" w14:textId="77777777" w:rsidTr="00B656B3">
        <w:trPr>
          <w:trHeight w:val="497"/>
        </w:trPr>
        <w:tc>
          <w:tcPr>
            <w:tcW w:w="284" w:type="dxa"/>
            <w:tcBorders>
              <w:top w:val="single" w:sz="6" w:space="0" w:color="auto"/>
              <w:left w:val="single" w:sz="6" w:space="0" w:color="auto"/>
              <w:bottom w:val="single" w:sz="6" w:space="0" w:color="auto"/>
              <w:right w:val="single" w:sz="6" w:space="0" w:color="auto"/>
            </w:tcBorders>
            <w:hideMark/>
          </w:tcPr>
          <w:p w14:paraId="13EC929C" w14:textId="77777777" w:rsidR="00B656B3" w:rsidRDefault="00B656B3">
            <w:pPr>
              <w:spacing w:before="120" w:after="120" w:line="240" w:lineRule="exact"/>
              <w:rPr>
                <w:rFonts w:cs="Arial"/>
              </w:rPr>
            </w:pPr>
            <w:r>
              <w:rPr>
                <w:rFonts w:cs="Arial"/>
              </w:rPr>
              <w:t>3</w:t>
            </w:r>
          </w:p>
        </w:tc>
        <w:tc>
          <w:tcPr>
            <w:tcW w:w="2540" w:type="dxa"/>
            <w:tcBorders>
              <w:top w:val="single" w:sz="6" w:space="0" w:color="auto"/>
              <w:left w:val="single" w:sz="6" w:space="0" w:color="auto"/>
              <w:bottom w:val="single" w:sz="6" w:space="0" w:color="auto"/>
              <w:right w:val="single" w:sz="6" w:space="0" w:color="auto"/>
            </w:tcBorders>
          </w:tcPr>
          <w:p w14:paraId="75C125A3" w14:textId="77777777" w:rsidR="00B656B3" w:rsidRDefault="00B656B3">
            <w:pPr>
              <w:rPr>
                <w:rFonts w:cs="Arial"/>
              </w:rPr>
            </w:pPr>
          </w:p>
        </w:tc>
        <w:tc>
          <w:tcPr>
            <w:tcW w:w="1571" w:type="dxa"/>
            <w:tcBorders>
              <w:top w:val="single" w:sz="6" w:space="0" w:color="auto"/>
              <w:left w:val="single" w:sz="6" w:space="0" w:color="auto"/>
              <w:bottom w:val="single" w:sz="6" w:space="0" w:color="auto"/>
              <w:right w:val="single" w:sz="6" w:space="0" w:color="auto"/>
            </w:tcBorders>
          </w:tcPr>
          <w:p w14:paraId="0DCDDC8C"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2D92A3ED" w14:textId="77777777" w:rsidR="00B656B3" w:rsidRDefault="00B656B3">
            <w:pPr>
              <w:spacing w:before="360" w:after="360" w:line="240" w:lineRule="exact"/>
              <w:rPr>
                <w:rFonts w:cs="Arial"/>
              </w:rPr>
            </w:pPr>
          </w:p>
        </w:tc>
      </w:tr>
      <w:tr w:rsidR="00B656B3" w14:paraId="00E45E9F" w14:textId="77777777" w:rsidTr="00B656B3">
        <w:tc>
          <w:tcPr>
            <w:tcW w:w="284" w:type="dxa"/>
            <w:tcBorders>
              <w:top w:val="single" w:sz="6" w:space="0" w:color="auto"/>
              <w:left w:val="single" w:sz="6" w:space="0" w:color="auto"/>
              <w:bottom w:val="single" w:sz="6" w:space="0" w:color="auto"/>
              <w:right w:val="single" w:sz="6" w:space="0" w:color="auto"/>
            </w:tcBorders>
            <w:hideMark/>
          </w:tcPr>
          <w:p w14:paraId="51402A67" w14:textId="77777777" w:rsidR="00B656B3" w:rsidRDefault="00B656B3">
            <w:pPr>
              <w:spacing w:before="120" w:after="120" w:line="240" w:lineRule="exact"/>
              <w:rPr>
                <w:rFonts w:cs="Arial"/>
              </w:rPr>
            </w:pPr>
            <w:r>
              <w:rPr>
                <w:rFonts w:cs="Arial"/>
              </w:rPr>
              <w:t>4</w:t>
            </w:r>
          </w:p>
        </w:tc>
        <w:tc>
          <w:tcPr>
            <w:tcW w:w="2540" w:type="dxa"/>
            <w:tcBorders>
              <w:top w:val="single" w:sz="6" w:space="0" w:color="auto"/>
              <w:left w:val="single" w:sz="6" w:space="0" w:color="auto"/>
              <w:bottom w:val="single" w:sz="6" w:space="0" w:color="auto"/>
              <w:right w:val="single" w:sz="6" w:space="0" w:color="auto"/>
            </w:tcBorders>
          </w:tcPr>
          <w:p w14:paraId="25A78950" w14:textId="77777777" w:rsidR="00B656B3" w:rsidRDefault="00B656B3">
            <w:pPr>
              <w:spacing w:before="240" w:after="120" w:line="240" w:lineRule="exact"/>
              <w:rPr>
                <w:rFonts w:cs="Arial"/>
              </w:rPr>
            </w:pPr>
          </w:p>
        </w:tc>
        <w:tc>
          <w:tcPr>
            <w:tcW w:w="1571" w:type="dxa"/>
            <w:tcBorders>
              <w:top w:val="single" w:sz="6" w:space="0" w:color="auto"/>
              <w:left w:val="single" w:sz="6" w:space="0" w:color="auto"/>
              <w:bottom w:val="single" w:sz="6" w:space="0" w:color="auto"/>
              <w:right w:val="single" w:sz="6" w:space="0" w:color="auto"/>
            </w:tcBorders>
          </w:tcPr>
          <w:p w14:paraId="274B7803" w14:textId="77777777" w:rsidR="00B656B3" w:rsidRDefault="00B656B3">
            <w:pPr>
              <w:spacing w:before="240" w:after="120" w:line="240" w:lineRule="exact"/>
              <w:rPr>
                <w:rFonts w:cs="Arial"/>
              </w:rPr>
            </w:pPr>
          </w:p>
        </w:tc>
        <w:tc>
          <w:tcPr>
            <w:tcW w:w="4599" w:type="dxa"/>
            <w:tcBorders>
              <w:top w:val="single" w:sz="6" w:space="0" w:color="auto"/>
              <w:left w:val="single" w:sz="6" w:space="0" w:color="auto"/>
              <w:bottom w:val="single" w:sz="6" w:space="0" w:color="auto"/>
              <w:right w:val="single" w:sz="6" w:space="0" w:color="auto"/>
            </w:tcBorders>
          </w:tcPr>
          <w:p w14:paraId="1547DC8A" w14:textId="77777777" w:rsidR="00B656B3" w:rsidRDefault="00B656B3">
            <w:pPr>
              <w:spacing w:before="360" w:after="360" w:line="240" w:lineRule="exact"/>
              <w:rPr>
                <w:rFonts w:cs="Arial"/>
              </w:rPr>
            </w:pPr>
          </w:p>
        </w:tc>
      </w:tr>
    </w:tbl>
    <w:p w14:paraId="540EADFC" w14:textId="77777777" w:rsidR="00B656B3" w:rsidRDefault="00B656B3" w:rsidP="000C6618">
      <w:pPr>
        <w:pStyle w:val="Paragraphedeliste"/>
        <w:numPr>
          <w:ilvl w:val="0"/>
          <w:numId w:val="18"/>
        </w:numPr>
        <w:tabs>
          <w:tab w:val="left" w:pos="426"/>
        </w:tabs>
        <w:spacing w:before="360" w:after="240" w:line="240" w:lineRule="exact"/>
        <w:rPr>
          <w:rFonts w:cs="Arial"/>
          <w:szCs w:val="20"/>
        </w:rPr>
      </w:pPr>
      <w:r>
        <w:rPr>
          <w:rFonts w:cs="Arial"/>
          <w:b/>
        </w:rPr>
        <w:t>ACCIDENTS DU TRAVAIL DU SOUS-TRAITANT AU COURS DES 3 DERNIERS EXERCICES (POUR L’ETABLISSEMENT INTERVENANT)</w:t>
      </w:r>
      <w:r>
        <w:rPr>
          <w:rFonts w:cs="Arial"/>
        </w:rPr>
        <w:t xml:space="preserve"> :</w:t>
      </w:r>
    </w:p>
    <w:p w14:paraId="52358D8A" w14:textId="77777777" w:rsidR="00B656B3" w:rsidRDefault="00B656B3" w:rsidP="00B656B3">
      <w:pPr>
        <w:tabs>
          <w:tab w:val="left" w:pos="426"/>
        </w:tabs>
        <w:spacing w:before="360" w:after="240" w:line="240" w:lineRule="exact"/>
        <w:jc w:val="both"/>
        <w:rPr>
          <w:rFonts w:cs="Arial"/>
        </w:rPr>
      </w:pPr>
      <w:r>
        <w:rPr>
          <w:rFonts w:cs="Arial"/>
          <w:b/>
          <w:color w:val="00B050"/>
        </w:rPr>
        <w:t>[MERCI DE REMPLIR CETTE SECTION TELLE QU’ELLE APPARAIT SUR L’ATTESTATION DES INDICATEURS DES RISQUES PROFESSIONNELS</w:t>
      </w:r>
      <w:r>
        <w:rPr>
          <w:rFonts w:cs="Arial"/>
          <w:b/>
          <w:color w:val="FF0000"/>
          <w:szCs w:val="18"/>
          <w:vertAlign w:val="superscript"/>
        </w:rPr>
        <w:t>2</w:t>
      </w:r>
      <w:r>
        <w:rPr>
          <w:rFonts w:cs="Arial"/>
          <w:b/>
          <w:color w:val="00B050"/>
        </w:rPr>
        <w:t xml:space="preserve"> (METTRE 0 SI 0, METTRE UN « TIRET » SI « TIRET », METTRE NC SI NC,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B656B3" w14:paraId="6121449A"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hideMark/>
          </w:tcPr>
          <w:p w14:paraId="6B83C923" w14:textId="5B6B30F0" w:rsidR="00B656B3" w:rsidRDefault="00B656B3">
            <w:pPr>
              <w:tabs>
                <w:tab w:val="left" w:pos="426"/>
              </w:tabs>
              <w:jc w:val="right"/>
              <w:rPr>
                <w:rFonts w:cs="Arial"/>
                <w:sz w:val="16"/>
                <w:szCs w:val="16"/>
              </w:rPr>
            </w:pPr>
            <w:r>
              <w:rPr>
                <w:rFonts w:ascii="Times New Roman" w:hAnsi="Times New Roman"/>
                <w:noProof/>
              </w:rPr>
              <mc:AlternateContent>
                <mc:Choice Requires="wps">
                  <w:drawing>
                    <wp:anchor distT="0" distB="0" distL="114300" distR="114300" simplePos="0" relativeHeight="251662336" behindDoc="0" locked="0" layoutInCell="1" allowOverlap="1" wp14:anchorId="57488C2E" wp14:editId="076C28F0">
                      <wp:simplePos x="0" y="0"/>
                      <wp:positionH relativeFrom="column">
                        <wp:posOffset>-64770</wp:posOffset>
                      </wp:positionH>
                      <wp:positionV relativeFrom="paragraph">
                        <wp:posOffset>5715</wp:posOffset>
                      </wp:positionV>
                      <wp:extent cx="1245235" cy="308610"/>
                      <wp:effectExtent l="0" t="0" r="31115" b="3429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235" cy="307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734ADE"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AJd6pjcCAABUBAAADgAAAAAAAAAAAAAA&#10;AAAuAgAAZHJzL2Uyb0RvYy54bWxQSwECLQAUAAYACAAAACEA5YFvk9wAAAAHAQAADwAAAAAAAAAA&#10;AAAAAACRBAAAZHJzL2Rvd25yZXYueG1sUEsFBgAAAAAEAAQA8wAAAJoFAAAAAA==&#10;"/>
                  </w:pict>
                </mc:Fallback>
              </mc:AlternateContent>
            </w:r>
            <w:r>
              <w:rPr>
                <w:rFonts w:cs="Arial"/>
                <w:sz w:val="16"/>
                <w:szCs w:val="16"/>
              </w:rPr>
              <w:t>Années</w:t>
            </w:r>
          </w:p>
          <w:p w14:paraId="39C83408" w14:textId="77777777" w:rsidR="00B656B3" w:rsidRDefault="00B656B3">
            <w:pPr>
              <w:tabs>
                <w:tab w:val="left" w:pos="426"/>
              </w:tabs>
              <w:jc w:val="both"/>
              <w:rPr>
                <w:rFonts w:cs="Arial"/>
                <w:szCs w:val="22"/>
              </w:rPr>
            </w:pPr>
            <w:r>
              <w:rPr>
                <w:rFonts w:cs="Arial"/>
                <w:sz w:val="16"/>
                <w:szCs w:val="16"/>
              </w:rPr>
              <w:t>Taux</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5080FB89" w14:textId="77777777" w:rsidR="00B656B3" w:rsidRDefault="00B656B3">
            <w:pPr>
              <w:tabs>
                <w:tab w:val="left" w:pos="426"/>
              </w:tabs>
              <w:jc w:val="center"/>
              <w:rPr>
                <w:rFonts w:cs="Arial"/>
                <w:b/>
                <w:szCs w:val="22"/>
              </w:rPr>
            </w:pPr>
            <w:r>
              <w:rPr>
                <w:rFonts w:cs="Arial"/>
                <w:b/>
                <w:szCs w:val="22"/>
              </w:rPr>
              <w:t>n-3</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7F3E8E6F" w14:textId="77777777" w:rsidR="00B656B3" w:rsidRDefault="00B656B3">
            <w:pPr>
              <w:tabs>
                <w:tab w:val="left" w:pos="426"/>
              </w:tabs>
              <w:jc w:val="center"/>
              <w:rPr>
                <w:rFonts w:cs="Arial"/>
                <w:b/>
                <w:szCs w:val="22"/>
              </w:rPr>
            </w:pPr>
            <w:r>
              <w:rPr>
                <w:rFonts w:cs="Arial"/>
                <w:b/>
                <w:szCs w:val="22"/>
              </w:rPr>
              <w:t>n-2</w:t>
            </w:r>
          </w:p>
        </w:tc>
        <w:tc>
          <w:tcPr>
            <w:tcW w:w="2408" w:type="dxa"/>
            <w:gridSpan w:val="2"/>
            <w:tcBorders>
              <w:top w:val="single" w:sz="4" w:space="0" w:color="auto"/>
              <w:left w:val="single" w:sz="4" w:space="0" w:color="auto"/>
              <w:bottom w:val="single" w:sz="4" w:space="0" w:color="auto"/>
              <w:right w:val="single" w:sz="4" w:space="0" w:color="auto"/>
            </w:tcBorders>
            <w:vAlign w:val="center"/>
            <w:hideMark/>
          </w:tcPr>
          <w:p w14:paraId="1DEB2619" w14:textId="77777777" w:rsidR="00B656B3" w:rsidRDefault="00B656B3">
            <w:pPr>
              <w:tabs>
                <w:tab w:val="left" w:pos="426"/>
              </w:tabs>
              <w:jc w:val="center"/>
              <w:rPr>
                <w:rFonts w:cs="Arial"/>
                <w:b/>
                <w:szCs w:val="22"/>
              </w:rPr>
            </w:pPr>
            <w:r>
              <w:rPr>
                <w:rFonts w:cs="Arial"/>
                <w:b/>
                <w:szCs w:val="22"/>
              </w:rPr>
              <w:t>n-1</w:t>
            </w:r>
          </w:p>
        </w:tc>
      </w:tr>
      <w:tr w:rsidR="00B656B3" w14:paraId="164B48D3" w14:textId="77777777" w:rsidTr="00B656B3">
        <w:trPr>
          <w:trHeight w:val="847"/>
        </w:trPr>
        <w:tc>
          <w:tcPr>
            <w:tcW w:w="1985" w:type="dxa"/>
            <w:tcBorders>
              <w:top w:val="single" w:sz="4" w:space="0" w:color="auto"/>
              <w:left w:val="single" w:sz="4" w:space="0" w:color="auto"/>
              <w:bottom w:val="single" w:sz="4" w:space="0" w:color="auto"/>
              <w:right w:val="single" w:sz="4" w:space="0" w:color="auto"/>
            </w:tcBorders>
            <w:vAlign w:val="center"/>
          </w:tcPr>
          <w:p w14:paraId="5451B8A3" w14:textId="77777777" w:rsidR="00B656B3" w:rsidRDefault="00B656B3">
            <w:pPr>
              <w:tabs>
                <w:tab w:val="left" w:pos="426"/>
              </w:tabs>
              <w:rPr>
                <w:rFonts w:cs="Arial"/>
                <w:sz w:val="18"/>
                <w:szCs w:val="18"/>
              </w:rPr>
            </w:pPr>
            <w:r>
              <w:rPr>
                <w:rFonts w:cs="Arial"/>
                <w:i/>
                <w:sz w:val="18"/>
                <w:szCs w:val="18"/>
              </w:rPr>
              <w:t>Code risque retenu</w:t>
            </w:r>
            <w:r>
              <w:rPr>
                <w:rFonts w:cs="Arial"/>
                <w:b/>
                <w:color w:val="FF0000"/>
                <w:szCs w:val="18"/>
                <w:vertAlign w:val="superscript"/>
              </w:rPr>
              <w:t>1</w:t>
            </w:r>
            <w:r>
              <w:rPr>
                <w:rFonts w:cs="Arial"/>
                <w:color w:val="FF0000"/>
                <w:sz w:val="18"/>
                <w:szCs w:val="18"/>
              </w:rPr>
              <w:t xml:space="preserve"> </w:t>
            </w:r>
            <w:r>
              <w:rPr>
                <w:rFonts w:cs="Arial"/>
                <w:sz w:val="18"/>
                <w:szCs w:val="18"/>
              </w:rPr>
              <w:t xml:space="preserve">: </w:t>
            </w:r>
          </w:p>
          <w:p w14:paraId="5E25263F" w14:textId="77777777" w:rsidR="00B656B3" w:rsidRDefault="00B656B3">
            <w:pPr>
              <w:tabs>
                <w:tab w:val="left" w:pos="426"/>
              </w:tabs>
              <w:rPr>
                <w:rFonts w:cs="Arial"/>
                <w:sz w:val="18"/>
                <w:szCs w:val="18"/>
              </w:rPr>
            </w:pPr>
          </w:p>
          <w:p w14:paraId="52392157" w14:textId="77777777" w:rsidR="00B656B3" w:rsidRDefault="00B656B3">
            <w:pPr>
              <w:tabs>
                <w:tab w:val="left" w:pos="426"/>
              </w:tabs>
              <w:rPr>
                <w:rFonts w:cs="Arial"/>
                <w:sz w:val="18"/>
                <w:szCs w:val="18"/>
              </w:rPr>
            </w:pPr>
            <w:r>
              <w:rPr>
                <w:rFonts w:cs="Arial"/>
                <w:sz w:val="18"/>
                <w:szCs w:val="18"/>
              </w:rPr>
              <w:t>|__|__|__|__|__|</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4C0FA5E"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A51DA57"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1320E8E"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186513FD"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8BC7F70" w14:textId="77777777" w:rsidR="00B656B3" w:rsidRDefault="00B656B3">
            <w:pPr>
              <w:tabs>
                <w:tab w:val="left" w:pos="426"/>
              </w:tabs>
              <w:jc w:val="center"/>
              <w:rPr>
                <w:rFonts w:cs="Arial"/>
                <w:sz w:val="18"/>
                <w:szCs w:val="18"/>
              </w:rPr>
            </w:pPr>
            <w:r>
              <w:rPr>
                <w:rFonts w:cs="Arial"/>
                <w:sz w:val="18"/>
                <w:szCs w:val="18"/>
              </w:rPr>
              <w:t>Statistiques nationales</w:t>
            </w:r>
            <w:r>
              <w:rPr>
                <w:rFonts w:cs="Arial"/>
                <w:b/>
                <w:color w:val="FF0000"/>
                <w:szCs w:val="18"/>
                <w:vertAlign w:val="superscript"/>
              </w:rPr>
              <w:t>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271E42B" w14:textId="77777777" w:rsidR="00B656B3" w:rsidRDefault="00B656B3">
            <w:pPr>
              <w:tabs>
                <w:tab w:val="left" w:pos="426"/>
              </w:tabs>
              <w:jc w:val="center"/>
              <w:rPr>
                <w:rFonts w:cs="Arial"/>
                <w:sz w:val="18"/>
                <w:szCs w:val="18"/>
              </w:rPr>
            </w:pPr>
            <w:r>
              <w:rPr>
                <w:rFonts w:cs="Arial"/>
                <w:sz w:val="18"/>
                <w:szCs w:val="18"/>
              </w:rPr>
              <w:t>Statistiques sous-traitant</w:t>
            </w:r>
            <w:r>
              <w:rPr>
                <w:rFonts w:cs="Arial"/>
                <w:b/>
                <w:color w:val="FF0000"/>
                <w:szCs w:val="18"/>
                <w:vertAlign w:val="superscript"/>
              </w:rPr>
              <w:t>3</w:t>
            </w:r>
          </w:p>
        </w:tc>
      </w:tr>
      <w:tr w:rsidR="00B656B3" w14:paraId="633A4B08"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vAlign w:val="center"/>
            <w:hideMark/>
          </w:tcPr>
          <w:p w14:paraId="61357C39" w14:textId="77777777" w:rsidR="00B656B3" w:rsidRDefault="00B656B3">
            <w:pPr>
              <w:tabs>
                <w:tab w:val="left" w:pos="426"/>
              </w:tabs>
              <w:jc w:val="both"/>
              <w:rPr>
                <w:rFonts w:cs="Arial"/>
                <w:sz w:val="18"/>
                <w:szCs w:val="18"/>
              </w:rPr>
            </w:pPr>
            <w:r>
              <w:rPr>
                <w:rFonts w:cs="Arial"/>
                <w:sz w:val="18"/>
                <w:szCs w:val="18"/>
              </w:rPr>
              <w:t>Taux de fréquence</w:t>
            </w:r>
          </w:p>
        </w:tc>
        <w:tc>
          <w:tcPr>
            <w:tcW w:w="1204" w:type="dxa"/>
            <w:tcBorders>
              <w:top w:val="single" w:sz="4" w:space="0" w:color="auto"/>
              <w:left w:val="single" w:sz="4" w:space="0" w:color="auto"/>
              <w:bottom w:val="single" w:sz="4" w:space="0" w:color="auto"/>
              <w:right w:val="single" w:sz="4" w:space="0" w:color="auto"/>
            </w:tcBorders>
            <w:vAlign w:val="center"/>
          </w:tcPr>
          <w:p w14:paraId="5BEB920A"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774E62B8"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152E2BED"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2757D8F9"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702B92EF"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52B0C9CB" w14:textId="77777777" w:rsidR="00B656B3" w:rsidRDefault="00B656B3">
            <w:pPr>
              <w:tabs>
                <w:tab w:val="left" w:pos="426"/>
              </w:tabs>
              <w:jc w:val="both"/>
              <w:rPr>
                <w:rFonts w:cs="Arial"/>
                <w:sz w:val="18"/>
                <w:szCs w:val="18"/>
              </w:rPr>
            </w:pPr>
          </w:p>
        </w:tc>
      </w:tr>
      <w:tr w:rsidR="00B656B3" w14:paraId="18C42212" w14:textId="77777777" w:rsidTr="00B656B3">
        <w:trPr>
          <w:trHeight w:val="506"/>
        </w:trPr>
        <w:tc>
          <w:tcPr>
            <w:tcW w:w="1985" w:type="dxa"/>
            <w:tcBorders>
              <w:top w:val="single" w:sz="4" w:space="0" w:color="auto"/>
              <w:left w:val="single" w:sz="4" w:space="0" w:color="auto"/>
              <w:bottom w:val="single" w:sz="4" w:space="0" w:color="auto"/>
              <w:right w:val="single" w:sz="4" w:space="0" w:color="auto"/>
            </w:tcBorders>
            <w:vAlign w:val="center"/>
            <w:hideMark/>
          </w:tcPr>
          <w:p w14:paraId="4E5D6D63" w14:textId="77777777" w:rsidR="00B656B3" w:rsidRDefault="00B656B3">
            <w:pPr>
              <w:tabs>
                <w:tab w:val="left" w:pos="426"/>
              </w:tabs>
              <w:jc w:val="both"/>
              <w:rPr>
                <w:rFonts w:cs="Arial"/>
                <w:sz w:val="18"/>
                <w:szCs w:val="18"/>
              </w:rPr>
            </w:pPr>
            <w:r>
              <w:rPr>
                <w:rFonts w:cs="Arial"/>
                <w:sz w:val="18"/>
                <w:szCs w:val="18"/>
              </w:rPr>
              <w:t>Taux de gravité</w:t>
            </w:r>
          </w:p>
        </w:tc>
        <w:tc>
          <w:tcPr>
            <w:tcW w:w="1204" w:type="dxa"/>
            <w:tcBorders>
              <w:top w:val="single" w:sz="4" w:space="0" w:color="auto"/>
              <w:left w:val="single" w:sz="4" w:space="0" w:color="auto"/>
              <w:bottom w:val="single" w:sz="4" w:space="0" w:color="auto"/>
              <w:right w:val="single" w:sz="4" w:space="0" w:color="auto"/>
            </w:tcBorders>
            <w:vAlign w:val="center"/>
          </w:tcPr>
          <w:p w14:paraId="713A55FD"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6601C1BF"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6C729985"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03787B0E"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401585C1" w14:textId="77777777" w:rsidR="00B656B3" w:rsidRDefault="00B656B3">
            <w:pPr>
              <w:tabs>
                <w:tab w:val="left" w:pos="426"/>
              </w:tabs>
              <w:jc w:val="both"/>
              <w:rPr>
                <w:rFonts w:cs="Arial"/>
                <w:sz w:val="18"/>
                <w:szCs w:val="18"/>
              </w:rPr>
            </w:pPr>
          </w:p>
        </w:tc>
        <w:tc>
          <w:tcPr>
            <w:tcW w:w="1204" w:type="dxa"/>
            <w:tcBorders>
              <w:top w:val="single" w:sz="4" w:space="0" w:color="auto"/>
              <w:left w:val="single" w:sz="4" w:space="0" w:color="auto"/>
              <w:bottom w:val="single" w:sz="4" w:space="0" w:color="auto"/>
              <w:right w:val="single" w:sz="4" w:space="0" w:color="auto"/>
            </w:tcBorders>
            <w:vAlign w:val="center"/>
          </w:tcPr>
          <w:p w14:paraId="14B90366" w14:textId="77777777" w:rsidR="00B656B3" w:rsidRDefault="00B656B3">
            <w:pPr>
              <w:tabs>
                <w:tab w:val="left" w:pos="426"/>
              </w:tabs>
              <w:jc w:val="both"/>
              <w:rPr>
                <w:rFonts w:cs="Arial"/>
                <w:sz w:val="18"/>
                <w:szCs w:val="18"/>
              </w:rPr>
            </w:pPr>
          </w:p>
        </w:tc>
      </w:tr>
    </w:tbl>
    <w:p w14:paraId="375BC0FD" w14:textId="77777777" w:rsidR="00B656B3" w:rsidRDefault="00B656B3" w:rsidP="00B656B3">
      <w:pPr>
        <w:pStyle w:val="Notedebasdepage"/>
        <w:jc w:val="both"/>
        <w:rPr>
          <w:rFonts w:ascii="Times New Roman" w:hAnsi="Times New Roman"/>
          <w:b/>
          <w:color w:val="FF0000"/>
        </w:rPr>
      </w:pPr>
    </w:p>
    <w:p w14:paraId="56078971" w14:textId="77777777" w:rsidR="00B656B3" w:rsidRDefault="00B656B3" w:rsidP="00B656B3">
      <w:pPr>
        <w:pStyle w:val="Notedebasdepage"/>
        <w:jc w:val="both"/>
      </w:pPr>
      <w:r>
        <w:rPr>
          <w:rFonts w:cs="Arial"/>
          <w:b/>
          <w:color w:val="FF0000"/>
          <w:szCs w:val="18"/>
          <w:vertAlign w:val="superscript"/>
        </w:rPr>
        <w:t>1</w:t>
      </w:r>
      <w:r>
        <w:rPr>
          <w:i/>
          <w:szCs w:val="22"/>
        </w:rPr>
        <w:t xml:space="preserve">Le code risque est attribué à une société par l’Assurance Maladie en fonction de l’activité exercée par la majorité de ses salariés, à des fins de tarification et de prévention. La société peut posséder plusieurs codes risque mais </w:t>
      </w:r>
      <w:r>
        <w:rPr>
          <w:i/>
          <w:szCs w:val="22"/>
          <w:u w:val="single"/>
        </w:rPr>
        <w:t>c’est celui correspondant aux prestations sous-traitées qui doit être renseigné</w:t>
      </w:r>
      <w:r>
        <w:rPr>
          <w:i/>
          <w:szCs w:val="22"/>
        </w:rPr>
        <w:t> ;</w:t>
      </w:r>
    </w:p>
    <w:p w14:paraId="7A30A497" w14:textId="77777777" w:rsidR="00B656B3" w:rsidRDefault="00B656B3" w:rsidP="00B656B3">
      <w:pPr>
        <w:pStyle w:val="Paragraphedeliste"/>
        <w:spacing w:before="120"/>
        <w:ind w:left="0"/>
        <w:rPr>
          <w:i/>
          <w:szCs w:val="22"/>
        </w:rPr>
      </w:pPr>
      <w:r>
        <w:rPr>
          <w:rFonts w:cs="Arial"/>
          <w:b/>
          <w:color w:val="FF0000"/>
          <w:szCs w:val="18"/>
          <w:vertAlign w:val="superscript"/>
        </w:rPr>
        <w:t>2</w:t>
      </w:r>
      <w:r>
        <w:rPr>
          <w:i/>
          <w:szCs w:val="22"/>
        </w:rPr>
        <w:t xml:space="preserve">Renseigner les statistiques nationales (taux de fréquence et de gravité) correspondantes au code risque. Les éléments se trouvent sur l’attestation des indicateurs des risques professionnels délivrée sur le site </w:t>
      </w:r>
    </w:p>
    <w:p w14:paraId="37272E51" w14:textId="77777777" w:rsidR="00B656B3" w:rsidRDefault="00B656B3" w:rsidP="00B656B3">
      <w:pPr>
        <w:pStyle w:val="Paragraphedeliste"/>
        <w:spacing w:before="120"/>
        <w:ind w:left="0"/>
        <w:rPr>
          <w:i/>
          <w:szCs w:val="22"/>
        </w:rPr>
      </w:pPr>
      <w:r>
        <w:rPr>
          <w:rStyle w:val="Lienhypertexte"/>
          <w:i/>
          <w:sz w:val="18"/>
          <w:szCs w:val="18"/>
        </w:rPr>
        <w:t>https://www.net-entreprises.fr</w:t>
      </w:r>
      <w:r>
        <w:rPr>
          <w:i/>
          <w:szCs w:val="22"/>
        </w:rPr>
        <w:t xml:space="preserve"> pour l’</w:t>
      </w:r>
      <w:r>
        <w:rPr>
          <w:i/>
          <w:szCs w:val="22"/>
          <w:u w:val="single"/>
        </w:rPr>
        <w:t>établissement intervenant.</w:t>
      </w:r>
      <w:r>
        <w:rPr>
          <w:i/>
          <w:szCs w:val="22"/>
        </w:rPr>
        <w:t xml:space="preserve"> Compléter les statistiques telles qu’elles apparaissent sur l’attestation.</w:t>
      </w:r>
    </w:p>
    <w:p w14:paraId="75289DD5" w14:textId="77777777" w:rsidR="00B656B3" w:rsidRDefault="00B656B3" w:rsidP="00B656B3">
      <w:pPr>
        <w:pStyle w:val="Paragraphedeliste"/>
        <w:spacing w:before="120"/>
        <w:ind w:left="0"/>
        <w:rPr>
          <w:i/>
          <w:szCs w:val="22"/>
        </w:rPr>
      </w:pPr>
    </w:p>
    <w:p w14:paraId="323BEE5D" w14:textId="77777777" w:rsidR="00B656B3" w:rsidRDefault="00B656B3" w:rsidP="00B656B3">
      <w:pPr>
        <w:pStyle w:val="Paragraphedeliste"/>
        <w:spacing w:before="120"/>
        <w:ind w:left="0"/>
        <w:rPr>
          <w:i/>
          <w:szCs w:val="22"/>
        </w:rPr>
      </w:pPr>
      <w:r>
        <w:rPr>
          <w:rFonts w:cs="Arial"/>
          <w:b/>
          <w:color w:val="FF0000"/>
          <w:szCs w:val="18"/>
          <w:vertAlign w:val="superscript"/>
        </w:rPr>
        <w:t>3</w:t>
      </w:r>
      <w:r>
        <w:rPr>
          <w:i/>
          <w:szCs w:val="22"/>
        </w:rPr>
        <w:t>Statistiques (taux de fréquence et de gravité) du sous-traitant (</w:t>
      </w:r>
      <w:r>
        <w:rPr>
          <w:i/>
          <w:szCs w:val="22"/>
          <w:u w:val="single"/>
        </w:rPr>
        <w:t>établissement intervenant</w:t>
      </w:r>
      <w:r>
        <w:rPr>
          <w:i/>
          <w:szCs w:val="22"/>
        </w:rPr>
        <w:t>). Compléter les statistiques telles qu’elles apparaissent sur l’attestation des indicateurs des risques professionnels.</w:t>
      </w:r>
    </w:p>
    <w:p w14:paraId="40343489" w14:textId="77777777" w:rsidR="00B656B3" w:rsidRDefault="00B656B3" w:rsidP="00B656B3">
      <w:pPr>
        <w:pStyle w:val="Paragraphedeliste"/>
        <w:spacing w:before="120"/>
        <w:ind w:left="0"/>
        <w:rPr>
          <w:i/>
          <w:szCs w:val="22"/>
        </w:rPr>
      </w:pPr>
    </w:p>
    <w:p w14:paraId="2DD041F0" w14:textId="77777777" w:rsidR="00B656B3" w:rsidRDefault="00B656B3" w:rsidP="00B656B3">
      <w:pPr>
        <w:pStyle w:val="Paragraphedeliste"/>
        <w:spacing w:before="120"/>
        <w:ind w:left="0"/>
        <w:rPr>
          <w:i/>
          <w:szCs w:val="22"/>
        </w:rPr>
      </w:pPr>
    </w:p>
    <w:p w14:paraId="297E69AF" w14:textId="0C0B3F73" w:rsidR="00B656B3" w:rsidRDefault="00B656B3" w:rsidP="00B656B3">
      <w:pPr>
        <w:pStyle w:val="Paragraphedeliste"/>
        <w:spacing w:before="120"/>
        <w:ind w:left="0"/>
        <w:rPr>
          <w:i/>
          <w:szCs w:val="22"/>
        </w:rPr>
      </w:pPr>
    </w:p>
    <w:p w14:paraId="268DE36A" w14:textId="77777777" w:rsidR="00B656B3" w:rsidRDefault="00B656B3" w:rsidP="00B656B3">
      <w:pPr>
        <w:pStyle w:val="Paragraphedeliste"/>
        <w:spacing w:before="120"/>
        <w:ind w:left="0"/>
        <w:rPr>
          <w:i/>
          <w:szCs w:val="22"/>
        </w:rPr>
      </w:pPr>
    </w:p>
    <w:p w14:paraId="71A91BB7" w14:textId="77777777" w:rsidR="00B656B3" w:rsidRDefault="00B656B3" w:rsidP="00B656B3">
      <w:pPr>
        <w:pStyle w:val="Paragraphedeliste"/>
        <w:spacing w:before="120"/>
        <w:ind w:left="0"/>
        <w:rPr>
          <w:i/>
          <w:szCs w:val="22"/>
        </w:rPr>
      </w:pPr>
    </w:p>
    <w:p w14:paraId="7F991DB5" w14:textId="77777777" w:rsidR="00B656B3" w:rsidRDefault="00B656B3" w:rsidP="00B656B3">
      <w:pPr>
        <w:pStyle w:val="Paragraphedeliste"/>
        <w:spacing w:before="120"/>
        <w:ind w:left="0"/>
        <w:rPr>
          <w:i/>
          <w:szCs w:val="22"/>
        </w:rPr>
      </w:pPr>
    </w:p>
    <w:p w14:paraId="3015AE0D" w14:textId="77777777" w:rsidR="00B656B3" w:rsidRDefault="00B656B3" w:rsidP="000C6618">
      <w:pPr>
        <w:pStyle w:val="Paragraphedeliste"/>
        <w:numPr>
          <w:ilvl w:val="0"/>
          <w:numId w:val="18"/>
        </w:numPr>
        <w:tabs>
          <w:tab w:val="left" w:pos="1418"/>
          <w:tab w:val="left" w:leader="dot" w:pos="9072"/>
        </w:tabs>
        <w:spacing w:before="120" w:line="240" w:lineRule="auto"/>
        <w:jc w:val="left"/>
        <w:rPr>
          <w:rFonts w:cs="Arial"/>
          <w:szCs w:val="20"/>
        </w:rPr>
      </w:pPr>
      <w:r>
        <w:rPr>
          <w:rFonts w:cs="Arial"/>
          <w:b/>
        </w:rPr>
        <w:lastRenderedPageBreak/>
        <w:t>LE SOUS-TRAITANT EMPLOIE DES SALARIES DETACHES TRANSNATIONAUX :</w:t>
      </w:r>
    </w:p>
    <w:p w14:paraId="4AC307F5" w14:textId="77777777" w:rsidR="00B656B3" w:rsidRDefault="00B656B3" w:rsidP="00B656B3">
      <w:pPr>
        <w:tabs>
          <w:tab w:val="left" w:pos="1418"/>
          <w:tab w:val="left" w:leader="dot" w:pos="9072"/>
        </w:tabs>
        <w:spacing w:before="120"/>
        <w:jc w:val="both"/>
        <w:rPr>
          <w:rFonts w:cs="Arial"/>
          <w:b/>
          <w:bCs/>
          <w:color w:val="00B050"/>
        </w:rPr>
      </w:pPr>
      <w:r>
        <w:rPr>
          <w:rFonts w:cs="Arial"/>
          <w:b/>
          <w:bCs/>
          <w:color w:val="00B050"/>
        </w:rPr>
        <w:t xml:space="preserve">[COCHER « OUI » UNIQUEMENT SI LE SOUS-TRAITANT EMPLOIE DES SALARIÉS ÉTRANGERS DE NATIONALITÉ </w:t>
      </w:r>
      <w:r>
        <w:rPr>
          <w:rFonts w:cs="Arial"/>
          <w:b/>
          <w:bCs/>
          <w:color w:val="00B050"/>
          <w:u w:val="single"/>
        </w:rPr>
        <w:t>HORS UNION EUROPEENNE</w:t>
      </w:r>
      <w:r>
        <w:rPr>
          <w:rFonts w:cs="Arial"/>
          <w:b/>
          <w:bCs/>
          <w:color w:val="00B050"/>
        </w:rPr>
        <w:t xml:space="preserve"> DANS LE CADRE DE LA SOUS-TRAITANCE]</w:t>
      </w:r>
    </w:p>
    <w:p w14:paraId="371516AC" w14:textId="77777777" w:rsidR="00B656B3" w:rsidRDefault="00817E10" w:rsidP="00B656B3">
      <w:pPr>
        <w:tabs>
          <w:tab w:val="left" w:pos="1418"/>
          <w:tab w:val="left" w:leader="dot" w:pos="9072"/>
        </w:tabs>
        <w:spacing w:before="120"/>
        <w:ind w:left="1418"/>
        <w:rPr>
          <w:rFonts w:cs="Arial"/>
          <w:b/>
        </w:rPr>
      </w:pPr>
      <w:sdt>
        <w:sdtPr>
          <w:rPr>
            <w:rFonts w:cs="Arial"/>
            <w:b/>
            <w:szCs w:val="22"/>
          </w:rPr>
          <w:id w:val="383836528"/>
          <w14:checkbox>
            <w14:checked w14:val="0"/>
            <w14:checkedState w14:val="2612" w14:font="MS Gothic"/>
            <w14:uncheckedState w14:val="2610" w14:font="MS Gothic"/>
          </w14:checkbox>
        </w:sdtPr>
        <w:sdtEndPr/>
        <w:sdtContent>
          <w:r w:rsidR="00B656B3">
            <w:rPr>
              <w:rFonts w:ascii="MS Gothic" w:eastAsia="MS Gothic" w:hAnsi="MS Gothic" w:cs="Arial" w:hint="eastAsia"/>
              <w:b/>
              <w:szCs w:val="22"/>
            </w:rPr>
            <w:t>☐</w:t>
          </w:r>
        </w:sdtContent>
      </w:sdt>
      <w:r w:rsidR="00B656B3">
        <w:rPr>
          <w:rFonts w:cs="Arial"/>
          <w:b/>
          <w:szCs w:val="22"/>
        </w:rPr>
        <w:t xml:space="preserve"> OUI</w:t>
      </w:r>
      <w:r w:rsidR="00B656B3">
        <w:rPr>
          <w:rFonts w:cs="Arial"/>
          <w:b/>
        </w:rPr>
        <w:t xml:space="preserve">       </w:t>
      </w:r>
      <w:sdt>
        <w:sdtPr>
          <w:rPr>
            <w:rFonts w:cs="Arial"/>
            <w:b/>
          </w:rPr>
          <w:id w:val="-1049769737"/>
          <w14:checkbox>
            <w14:checked w14:val="0"/>
            <w14:checkedState w14:val="2612" w14:font="MS Gothic"/>
            <w14:uncheckedState w14:val="2610" w14:font="MS Gothic"/>
          </w14:checkbox>
        </w:sdtPr>
        <w:sdtEndPr/>
        <w:sdtContent>
          <w:r w:rsidR="00B656B3">
            <w:rPr>
              <w:rFonts w:ascii="MS Gothic" w:eastAsia="MS Gothic" w:hAnsi="MS Gothic" w:cs="Arial" w:hint="eastAsia"/>
              <w:b/>
            </w:rPr>
            <w:t>☐</w:t>
          </w:r>
        </w:sdtContent>
      </w:sdt>
      <w:r w:rsidR="00B656B3">
        <w:rPr>
          <w:rFonts w:cs="Arial"/>
          <w:b/>
          <w:szCs w:val="22"/>
        </w:rPr>
        <w:t xml:space="preserve"> NON</w:t>
      </w:r>
      <w:r w:rsidR="00B656B3">
        <w:rPr>
          <w:rFonts w:cs="Arial"/>
          <w:b/>
        </w:rPr>
        <w:t xml:space="preserve">       </w:t>
      </w:r>
    </w:p>
    <w:p w14:paraId="3F13A811" w14:textId="77777777" w:rsidR="00B656B3" w:rsidRDefault="00B656B3" w:rsidP="00B656B3">
      <w:pPr>
        <w:tabs>
          <w:tab w:val="left" w:pos="1418"/>
          <w:tab w:val="left" w:leader="dot" w:pos="9072"/>
        </w:tabs>
        <w:spacing w:before="120"/>
        <w:jc w:val="both"/>
        <w:rPr>
          <w:rFonts w:cs="Arial"/>
          <w:i/>
        </w:rPr>
      </w:pPr>
      <w:r>
        <w:rPr>
          <w:rFonts w:cs="Arial"/>
          <w:i/>
        </w:rPr>
        <w:t>Si oui, joindre la pièce n°5 figurant dans la rubrique n°8 du présent document.</w:t>
      </w:r>
    </w:p>
    <w:p w14:paraId="70235702" w14:textId="77777777" w:rsidR="00B656B3" w:rsidRDefault="00B656B3" w:rsidP="00B656B3">
      <w:pPr>
        <w:tabs>
          <w:tab w:val="left" w:pos="1418"/>
          <w:tab w:val="left" w:leader="dot" w:pos="9072"/>
        </w:tabs>
        <w:spacing w:before="120"/>
        <w:jc w:val="both"/>
        <w:rPr>
          <w:rFonts w:cs="Arial"/>
          <w:i/>
        </w:rPr>
      </w:pPr>
      <w:r>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 ainsi que les salariés</w:t>
      </w:r>
      <w:r>
        <w:rPr>
          <w:color w:val="1F497D"/>
        </w:rPr>
        <w:t xml:space="preserve"> </w:t>
      </w:r>
      <w:r>
        <w:rPr>
          <w:rFonts w:cs="Arial"/>
          <w:i/>
        </w:rPr>
        <w:t>français détachés en France par leur société étrangère (ne nécessitant pas d’autorisation de travail prévue à l'article L. 5221-2 du code du travail).</w:t>
      </w:r>
    </w:p>
    <w:p w14:paraId="16CDE8D5" w14:textId="77777777" w:rsidR="00B656B3" w:rsidRDefault="00B656B3" w:rsidP="00B656B3">
      <w:pPr>
        <w:tabs>
          <w:tab w:val="left" w:pos="1418"/>
          <w:tab w:val="left" w:leader="dot" w:pos="9072"/>
        </w:tabs>
        <w:spacing w:before="120"/>
        <w:jc w:val="both"/>
        <w:rPr>
          <w:rFonts w:cs="Arial"/>
          <w:i/>
        </w:rPr>
      </w:pPr>
    </w:p>
    <w:p w14:paraId="7469E5A7"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 xml:space="preserve">3- NATURE DES PRESTATIONS SOUS-TRAITEES </w:t>
      </w:r>
    </w:p>
    <w:p w14:paraId="1D9C334D" w14:textId="77777777" w:rsidR="00B656B3" w:rsidRDefault="00B656B3" w:rsidP="00B656B3">
      <w:pPr>
        <w:pStyle w:val="Paragraphedeliste"/>
        <w:ind w:left="1065"/>
        <w:rPr>
          <w:rFonts w:cs="Arial"/>
          <w:b/>
        </w:rPr>
      </w:pPr>
    </w:p>
    <w:p w14:paraId="0C68DFBA" w14:textId="77777777" w:rsidR="00B656B3" w:rsidRDefault="00B656B3" w:rsidP="00B656B3">
      <w:pPr>
        <w:pStyle w:val="En-tte"/>
        <w:tabs>
          <w:tab w:val="left" w:pos="864"/>
        </w:tabs>
        <w:jc w:val="both"/>
        <w:rPr>
          <w:rFonts w:cs="Arial"/>
        </w:rPr>
      </w:pPr>
      <w:r>
        <w:rPr>
          <w:rFonts w:cs="Arial"/>
          <w:bCs/>
          <w:color w:val="66CCFF"/>
          <w:spacing w:val="-10"/>
          <w:position w:val="-2"/>
        </w:rPr>
        <w:sym w:font="Wingdings" w:char="F06E"/>
      </w:r>
      <w:r>
        <w:rPr>
          <w:rFonts w:cs="Arial"/>
        </w:rPr>
        <w:t xml:space="preserve"> </w:t>
      </w:r>
      <w:r>
        <w:rPr>
          <w:rFonts w:cs="Arial"/>
          <w:b/>
          <w:bCs/>
        </w:rPr>
        <w:t xml:space="preserve">Nature des prestations sous-traitées* : </w:t>
      </w:r>
    </w:p>
    <w:p w14:paraId="2E5B9260" w14:textId="77777777" w:rsidR="00B656B3" w:rsidRDefault="00B656B3" w:rsidP="00B656B3">
      <w:pPr>
        <w:pStyle w:val="En-tte"/>
        <w:tabs>
          <w:tab w:val="left" w:pos="864"/>
        </w:tabs>
        <w:jc w:val="both"/>
        <w:rPr>
          <w:rFonts w:cs="Arial"/>
        </w:rPr>
      </w:pPr>
      <w:r>
        <w:rPr>
          <w:rFonts w:cs="Arial"/>
        </w:rPr>
        <w:t>……………………………………………………………………………………………………………………….</w:t>
      </w:r>
      <w:r>
        <w:rPr>
          <w:rFonts w:cs="Arial"/>
        </w:rPr>
        <w:tab/>
      </w:r>
    </w:p>
    <w:p w14:paraId="0A0B425F" w14:textId="77777777" w:rsidR="00B656B3" w:rsidRDefault="00B656B3" w:rsidP="00B656B3">
      <w:pPr>
        <w:pStyle w:val="En-tte"/>
        <w:tabs>
          <w:tab w:val="left" w:pos="864"/>
        </w:tabs>
        <w:jc w:val="both"/>
        <w:rPr>
          <w:rFonts w:cs="Arial"/>
        </w:rPr>
      </w:pPr>
    </w:p>
    <w:p w14:paraId="6CFDF3A7" w14:textId="77777777" w:rsidR="00B656B3" w:rsidRDefault="00B656B3" w:rsidP="00B656B3">
      <w:pPr>
        <w:pStyle w:val="En-tte"/>
        <w:tabs>
          <w:tab w:val="left" w:pos="864"/>
        </w:tabs>
        <w:jc w:val="both"/>
        <w:rPr>
          <w:rFonts w:cs="Arial"/>
        </w:rPr>
      </w:pPr>
      <w:r>
        <w:rPr>
          <w:rFonts w:cs="Arial"/>
        </w:rPr>
        <w:t>……………………………………………………………………………………………………………………….</w:t>
      </w:r>
    </w:p>
    <w:p w14:paraId="65792FE6" w14:textId="77777777" w:rsidR="00B656B3" w:rsidRDefault="00B656B3" w:rsidP="00B656B3">
      <w:pPr>
        <w:pStyle w:val="En-tte"/>
        <w:tabs>
          <w:tab w:val="left" w:pos="864"/>
        </w:tabs>
        <w:jc w:val="both"/>
        <w:rPr>
          <w:rFonts w:cs="Arial"/>
        </w:rPr>
      </w:pPr>
    </w:p>
    <w:p w14:paraId="752F697C" w14:textId="77777777" w:rsidR="00B656B3" w:rsidRDefault="00B656B3" w:rsidP="00B656B3">
      <w:pPr>
        <w:pStyle w:val="En-tte"/>
        <w:tabs>
          <w:tab w:val="left" w:pos="864"/>
        </w:tabs>
        <w:jc w:val="both"/>
        <w:rPr>
          <w:rStyle w:val="lev"/>
          <w:b w:val="0"/>
          <w:i/>
          <w:color w:val="00B050"/>
          <w:sz w:val="16"/>
          <w:shd w:val="clear" w:color="auto" w:fill="FFFFFF"/>
        </w:rPr>
      </w:pPr>
      <w:r>
        <w:rPr>
          <w:rStyle w:val="lev"/>
          <w:rFonts w:cs="Arial"/>
          <w:i/>
          <w:color w:val="00B050"/>
          <w:sz w:val="16"/>
          <w:shd w:val="clear" w:color="auto" w:fill="FFFFFF"/>
        </w:rPr>
        <w:t>(</w:t>
      </w:r>
      <w:r>
        <w:rPr>
          <w:rStyle w:val="lev"/>
          <w:rFonts w:cs="Arial"/>
          <w:i/>
          <w:color w:val="00B050"/>
          <w:shd w:val="clear" w:color="auto" w:fill="FFFFFF"/>
        </w:rPr>
        <w:t>*</w:t>
      </w:r>
      <w:r>
        <w:rPr>
          <w:rStyle w:val="lev"/>
          <w:rFonts w:cs="Arial"/>
          <w:i/>
          <w:color w:val="00B050"/>
          <w:sz w:val="16"/>
          <w:shd w:val="clear" w:color="auto" w:fill="FFFFFF"/>
        </w:rPr>
        <w:t>Indiquer ici la liste des prestations sous-traitées et non l’objet du marché)</w:t>
      </w:r>
    </w:p>
    <w:p w14:paraId="36EEBF92" w14:textId="77777777" w:rsidR="00B656B3" w:rsidRDefault="00B656B3" w:rsidP="00B656B3">
      <w:pPr>
        <w:pStyle w:val="En-tte"/>
        <w:tabs>
          <w:tab w:val="left" w:pos="864"/>
        </w:tabs>
        <w:jc w:val="both"/>
      </w:pPr>
    </w:p>
    <w:p w14:paraId="003811E5"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4- PRIX DES PRESTATIONS SOUS-TRAITEES</w:t>
      </w:r>
    </w:p>
    <w:p w14:paraId="0213271B" w14:textId="77777777" w:rsidR="00B656B3" w:rsidRDefault="00B656B3" w:rsidP="00B656B3">
      <w:pPr>
        <w:tabs>
          <w:tab w:val="left" w:pos="284"/>
        </w:tabs>
        <w:spacing w:before="120" w:line="200" w:lineRule="exact"/>
        <w:rPr>
          <w:rFonts w:cs="Arial"/>
          <w:b/>
        </w:rPr>
      </w:pPr>
    </w:p>
    <w:p w14:paraId="33CFF108" w14:textId="77777777" w:rsidR="00B656B3" w:rsidRDefault="00B656B3" w:rsidP="00B656B3">
      <w:pPr>
        <w:jc w:val="both"/>
        <w:rPr>
          <w:rFonts w:cs="Arial"/>
        </w:rPr>
      </w:pPr>
      <w:r>
        <w:rPr>
          <w:rFonts w:cs="Arial"/>
          <w:bCs/>
          <w:color w:val="66CCFF"/>
          <w:spacing w:val="-10"/>
          <w:position w:val="-2"/>
        </w:rPr>
        <w:sym w:font="Wingdings" w:char="F06E"/>
      </w:r>
      <w:r>
        <w:rPr>
          <w:rFonts w:cs="Arial"/>
          <w:bCs/>
          <w:color w:val="66CCFF"/>
          <w:spacing w:val="-10"/>
          <w:position w:val="-2"/>
        </w:rPr>
        <w:t> </w:t>
      </w:r>
      <w:r>
        <w:rPr>
          <w:rFonts w:cs="Arial"/>
          <w:b/>
        </w:rPr>
        <w:t>Montant des prestations sous-traitées :</w:t>
      </w:r>
      <w:r>
        <w:rPr>
          <w:rFonts w:cs="Arial"/>
          <w:b/>
          <w:bCs/>
          <w:spacing w:val="-10"/>
          <w:position w:val="-2"/>
        </w:rPr>
        <w:t xml:space="preserve"> </w:t>
      </w:r>
    </w:p>
    <w:p w14:paraId="4B5E86ED" w14:textId="77777777" w:rsidR="00B656B3" w:rsidRDefault="00B656B3" w:rsidP="00B656B3">
      <w:pPr>
        <w:jc w:val="both"/>
        <w:rPr>
          <w:rFonts w:cs="Arial"/>
          <w:bCs/>
          <w:spacing w:val="-10"/>
          <w:position w:val="-2"/>
        </w:rPr>
      </w:pPr>
    </w:p>
    <w:p w14:paraId="046B138C" w14:textId="77777777" w:rsidR="00B656B3" w:rsidRDefault="00B656B3" w:rsidP="00B656B3">
      <w:pPr>
        <w:jc w:val="both"/>
        <w:rPr>
          <w:rFonts w:cs="Arial"/>
        </w:rPr>
      </w:pPr>
      <w:r>
        <w:rPr>
          <w:rFonts w:cs="Arial"/>
        </w:rPr>
        <w:t xml:space="preserve">Dans le cas où le sous-traitant sollicite le paiement direct, le montant des prestations sous-traitées indiqué ci-dessous, constitue le montant maximum des sommes à verser par paiement direct au sous-traitant. </w:t>
      </w:r>
    </w:p>
    <w:p w14:paraId="1AD98AC6" w14:textId="77777777" w:rsidR="00B656B3" w:rsidRDefault="00B656B3" w:rsidP="00B656B3">
      <w:pPr>
        <w:jc w:val="both"/>
        <w:rPr>
          <w:rFonts w:cs="Arial"/>
          <w:bCs/>
          <w:color w:val="66CCFF"/>
          <w:spacing w:val="-10"/>
          <w:position w:val="-2"/>
        </w:rPr>
      </w:pPr>
    </w:p>
    <w:p w14:paraId="26AD8827" w14:textId="77777777" w:rsidR="00B656B3" w:rsidRDefault="00B656B3" w:rsidP="00B656B3">
      <w:pPr>
        <w:jc w:val="center"/>
        <w:rPr>
          <w:rFonts w:cs="Arial"/>
          <w:b/>
          <w:color w:val="00B050"/>
          <w:spacing w:val="-10"/>
          <w:position w:val="-2"/>
        </w:rPr>
      </w:pPr>
      <w:r>
        <w:rPr>
          <w:rFonts w:cs="Arial"/>
          <w:b/>
          <w:color w:val="00B050"/>
          <w:spacing w:val="-10"/>
          <w:position w:val="-2"/>
        </w:rPr>
        <w:t>[REMPLIR UNE DES DEUX PARTIES CI-DESSOUS (A OU B)]</w:t>
      </w:r>
    </w:p>
    <w:p w14:paraId="6A4CF8D0" w14:textId="77777777" w:rsidR="00B656B3" w:rsidRDefault="00B656B3" w:rsidP="00B656B3">
      <w:pPr>
        <w:jc w:val="both"/>
        <w:rPr>
          <w:rFonts w:cs="Arial"/>
          <w:bCs/>
          <w:color w:val="66CCFF"/>
          <w:spacing w:val="-10"/>
          <w:position w:val="-2"/>
        </w:rPr>
      </w:pPr>
    </w:p>
    <w:p w14:paraId="25F229B1" w14:textId="77777777" w:rsidR="00B656B3" w:rsidRDefault="00B656B3" w:rsidP="00B656B3">
      <w:pPr>
        <w:jc w:val="both"/>
        <w:rPr>
          <w:rFonts w:cs="Arial"/>
        </w:rPr>
      </w:pPr>
      <w:r>
        <w:rPr>
          <w:rFonts w:cs="Arial"/>
          <w:b/>
          <w:bCs/>
          <w:spacing w:val="-10"/>
          <w:position w:val="-2"/>
        </w:rPr>
        <w:t>a)</w:t>
      </w:r>
      <w:r>
        <w:rPr>
          <w:rFonts w:cs="Arial"/>
          <w:bCs/>
          <w:color w:val="FFFF00"/>
          <w:spacing w:val="-10"/>
          <w:position w:val="-2"/>
        </w:rPr>
        <w:t xml:space="preserve">  </w:t>
      </w:r>
      <w:r>
        <w:rPr>
          <w:rFonts w:cs="Arial"/>
          <w:bCs/>
        </w:rPr>
        <w:t xml:space="preserve">Montant </w:t>
      </w:r>
      <w:r>
        <w:rPr>
          <w:rFonts w:cs="Arial"/>
        </w:rPr>
        <w:t xml:space="preserve">du contrat de sous-traitance dans le cas de prestations ne relevant pas du b) ci-dessous : </w:t>
      </w:r>
    </w:p>
    <w:p w14:paraId="563634E1" w14:textId="77777777" w:rsidR="00B656B3" w:rsidRDefault="00B656B3" w:rsidP="000C6618">
      <w:pPr>
        <w:numPr>
          <w:ilvl w:val="0"/>
          <w:numId w:val="19"/>
        </w:numPr>
        <w:tabs>
          <w:tab w:val="left" w:leader="dot" w:pos="4536"/>
        </w:tabs>
        <w:spacing w:before="120"/>
        <w:ind w:left="924" w:hanging="357"/>
        <w:jc w:val="both"/>
        <w:rPr>
          <w:rFonts w:cs="Arial"/>
        </w:rPr>
      </w:pPr>
      <w:r>
        <w:rPr>
          <w:rFonts w:cs="Arial"/>
        </w:rPr>
        <w:t xml:space="preserve">Taux de la TVA : </w:t>
      </w:r>
      <w:r>
        <w:rPr>
          <w:rFonts w:cs="Arial"/>
        </w:rPr>
        <w:tab/>
        <w:t xml:space="preserve"> %</w:t>
      </w:r>
    </w:p>
    <w:p w14:paraId="789783D0" w14:textId="77777777" w:rsidR="00B656B3" w:rsidRDefault="00B656B3" w:rsidP="000C6618">
      <w:pPr>
        <w:numPr>
          <w:ilvl w:val="0"/>
          <w:numId w:val="19"/>
        </w:numPr>
        <w:tabs>
          <w:tab w:val="left" w:leader="dot" w:pos="4536"/>
        </w:tabs>
        <w:spacing w:before="120"/>
        <w:ind w:left="924" w:hanging="357"/>
        <w:jc w:val="both"/>
        <w:rPr>
          <w:rFonts w:cs="Arial"/>
        </w:rPr>
      </w:pPr>
      <w:r>
        <w:rPr>
          <w:rFonts w:cs="Arial"/>
          <w:b/>
        </w:rPr>
        <w:t>Montant HT</w:t>
      </w:r>
      <w:r>
        <w:rPr>
          <w:rFonts w:cs="Arial"/>
        </w:rPr>
        <w:t xml:space="preserve"> : </w:t>
      </w:r>
      <w:r>
        <w:rPr>
          <w:rFonts w:cs="Arial"/>
        </w:rPr>
        <w:tab/>
        <w:t xml:space="preserve"> €</w:t>
      </w:r>
    </w:p>
    <w:p w14:paraId="67A8A7DD" w14:textId="77777777" w:rsidR="00B656B3" w:rsidRDefault="00B656B3" w:rsidP="000C6618">
      <w:pPr>
        <w:numPr>
          <w:ilvl w:val="0"/>
          <w:numId w:val="19"/>
        </w:numPr>
        <w:tabs>
          <w:tab w:val="left" w:leader="dot" w:pos="4536"/>
        </w:tabs>
        <w:spacing w:before="120"/>
        <w:ind w:left="924" w:hanging="357"/>
        <w:jc w:val="both"/>
        <w:rPr>
          <w:rFonts w:cs="Arial"/>
        </w:rPr>
      </w:pPr>
      <w:r>
        <w:rPr>
          <w:rFonts w:cs="Arial"/>
        </w:rPr>
        <w:t xml:space="preserve">Montant TTC : </w:t>
      </w:r>
      <w:r>
        <w:rPr>
          <w:rFonts w:cs="Arial"/>
        </w:rPr>
        <w:tab/>
        <w:t xml:space="preserve"> €</w:t>
      </w:r>
    </w:p>
    <w:p w14:paraId="4C3CB94D" w14:textId="77777777" w:rsidR="00B656B3" w:rsidRDefault="00B656B3" w:rsidP="00B656B3">
      <w:pPr>
        <w:spacing w:before="120"/>
        <w:jc w:val="both"/>
        <w:rPr>
          <w:rFonts w:cs="Arial"/>
        </w:rPr>
      </w:pPr>
    </w:p>
    <w:p w14:paraId="509DAE04" w14:textId="77777777" w:rsidR="00B656B3" w:rsidRDefault="00B656B3" w:rsidP="00B656B3">
      <w:pPr>
        <w:jc w:val="both"/>
        <w:rPr>
          <w:rFonts w:cs="Arial"/>
          <w:bCs/>
          <w:spacing w:val="-10"/>
          <w:position w:val="-2"/>
        </w:rPr>
      </w:pPr>
      <w:r>
        <w:rPr>
          <w:rFonts w:cs="Arial"/>
          <w:b/>
          <w:bCs/>
          <w:spacing w:val="-10"/>
          <w:position w:val="-2"/>
        </w:rPr>
        <w:t>b)</w:t>
      </w:r>
      <w:r>
        <w:rPr>
          <w:rFonts w:cs="Arial"/>
          <w:bCs/>
          <w:spacing w:val="-10"/>
          <w:position w:val="-2"/>
        </w:rPr>
        <w:t xml:space="preserve">  </w:t>
      </w:r>
      <w:r>
        <w:rPr>
          <w:rFonts w:cs="Arial"/>
          <w:bCs/>
        </w:rPr>
        <w:t xml:space="preserve">Montant du contrat de sous-traitance dans le cas de travaux sous-traités relevant de </w:t>
      </w:r>
      <w:hyperlink r:id="rId24" w:history="1">
        <w:r>
          <w:rPr>
            <w:rStyle w:val="Lienhypertexte"/>
            <w:rFonts w:cs="Arial"/>
            <w:bCs/>
          </w:rPr>
          <w:t>l’article 283-2 nonies du code général des impôts</w:t>
        </w:r>
      </w:hyperlink>
      <w:r>
        <w:rPr>
          <w:rFonts w:cs="Arial"/>
          <w:bCs/>
        </w:rPr>
        <w:t xml:space="preserve"> </w:t>
      </w:r>
      <w:r>
        <w:rPr>
          <w:rFonts w:cs="Arial"/>
          <w:bCs/>
          <w:spacing w:val="-10"/>
          <w:position w:val="-2"/>
        </w:rPr>
        <w:t xml:space="preserve">: </w:t>
      </w:r>
    </w:p>
    <w:p w14:paraId="4C29B0A2" w14:textId="77777777" w:rsidR="00B656B3" w:rsidRDefault="00B656B3" w:rsidP="000C6618">
      <w:pPr>
        <w:pStyle w:val="Paragraphedeliste"/>
        <w:numPr>
          <w:ilvl w:val="0"/>
          <w:numId w:val="20"/>
        </w:numPr>
        <w:spacing w:before="120" w:line="240" w:lineRule="auto"/>
        <w:ind w:left="924" w:hanging="357"/>
        <w:rPr>
          <w:rFonts w:cs="Arial"/>
          <w:bCs/>
          <w:spacing w:val="-10"/>
          <w:position w:val="-2"/>
        </w:rPr>
      </w:pPr>
      <w:r>
        <w:rPr>
          <w:rFonts w:cs="Arial"/>
          <w:bCs/>
          <w:spacing w:val="-10"/>
          <w:position w:val="-2"/>
        </w:rPr>
        <w:t xml:space="preserve">Taux de la TVA : </w:t>
      </w:r>
      <w:proofErr w:type="spellStart"/>
      <w:r>
        <w:rPr>
          <w:rFonts w:cs="Arial"/>
          <w:bCs/>
          <w:spacing w:val="-10"/>
          <w:position w:val="-2"/>
        </w:rPr>
        <w:t>auto-liquidation</w:t>
      </w:r>
      <w:proofErr w:type="spellEnd"/>
      <w:r>
        <w:rPr>
          <w:rFonts w:cs="Arial"/>
          <w:bCs/>
          <w:spacing w:val="-10"/>
          <w:position w:val="-2"/>
        </w:rPr>
        <w:t xml:space="preserve"> (la TVA est due par le titulaire)</w:t>
      </w:r>
    </w:p>
    <w:p w14:paraId="766A273E" w14:textId="77777777" w:rsidR="00B656B3" w:rsidRDefault="00B656B3" w:rsidP="000C6618">
      <w:pPr>
        <w:pStyle w:val="Paragraphedeliste"/>
        <w:numPr>
          <w:ilvl w:val="0"/>
          <w:numId w:val="20"/>
        </w:numPr>
        <w:tabs>
          <w:tab w:val="left" w:leader="dot" w:pos="4536"/>
        </w:tabs>
        <w:spacing w:before="120" w:line="240" w:lineRule="auto"/>
        <w:ind w:left="924" w:hanging="357"/>
        <w:jc w:val="left"/>
        <w:rPr>
          <w:rFonts w:cs="Arial"/>
          <w:bCs/>
          <w:spacing w:val="-10"/>
          <w:position w:val="-2"/>
        </w:rPr>
      </w:pPr>
      <w:r>
        <w:rPr>
          <w:rFonts w:cs="Arial"/>
          <w:bCs/>
          <w:spacing w:val="-10"/>
          <w:position w:val="-2"/>
        </w:rPr>
        <w:t xml:space="preserve">Montant hors TVA : </w:t>
      </w:r>
      <w:r>
        <w:rPr>
          <w:rFonts w:cs="Arial"/>
          <w:bCs/>
          <w:spacing w:val="-10"/>
          <w:position w:val="-2"/>
        </w:rPr>
        <w:tab/>
        <w:t xml:space="preserve"> €</w:t>
      </w:r>
    </w:p>
    <w:p w14:paraId="6170610B" w14:textId="77777777" w:rsidR="00B656B3" w:rsidRDefault="00B656B3" w:rsidP="00B656B3">
      <w:pPr>
        <w:tabs>
          <w:tab w:val="left" w:pos="284"/>
        </w:tabs>
        <w:spacing w:before="120" w:line="200" w:lineRule="exact"/>
        <w:jc w:val="both"/>
        <w:rPr>
          <w:rFonts w:cs="Arial"/>
        </w:rPr>
      </w:pPr>
    </w:p>
    <w:p w14:paraId="2F47D603" w14:textId="77777777" w:rsidR="00B656B3" w:rsidRDefault="00B656B3" w:rsidP="00B656B3">
      <w:pPr>
        <w:tabs>
          <w:tab w:val="left" w:pos="284"/>
        </w:tabs>
        <w:spacing w:before="120" w:line="200" w:lineRule="exact"/>
        <w:jc w:val="both"/>
        <w:rPr>
          <w:rFonts w:cs="Arial"/>
        </w:rPr>
      </w:pPr>
    </w:p>
    <w:p w14:paraId="71EA03F5" w14:textId="77777777" w:rsidR="00B656B3" w:rsidRDefault="00B656B3" w:rsidP="00B656B3">
      <w:pPr>
        <w:tabs>
          <w:tab w:val="left" w:pos="284"/>
        </w:tabs>
        <w:spacing w:before="120" w:line="200" w:lineRule="exact"/>
        <w:jc w:val="both"/>
        <w:rPr>
          <w:rFonts w:cs="Arial"/>
        </w:rPr>
      </w:pPr>
    </w:p>
    <w:p w14:paraId="39A6CA29" w14:textId="77777777" w:rsidR="00B656B3" w:rsidRDefault="00B656B3" w:rsidP="00B656B3">
      <w:pPr>
        <w:tabs>
          <w:tab w:val="left" w:pos="284"/>
        </w:tabs>
        <w:spacing w:before="120" w:line="200" w:lineRule="exact"/>
        <w:jc w:val="both"/>
        <w:rPr>
          <w:rFonts w:cs="Arial"/>
        </w:rPr>
      </w:pPr>
    </w:p>
    <w:p w14:paraId="4EA65FFC" w14:textId="77777777" w:rsidR="00B656B3" w:rsidRDefault="00B656B3" w:rsidP="00B656B3">
      <w:pPr>
        <w:tabs>
          <w:tab w:val="left" w:pos="284"/>
        </w:tabs>
        <w:spacing w:before="120" w:line="200" w:lineRule="exact"/>
        <w:jc w:val="both"/>
        <w:rPr>
          <w:rFonts w:cs="Arial"/>
        </w:rPr>
      </w:pPr>
    </w:p>
    <w:p w14:paraId="5FBD1F43" w14:textId="77777777" w:rsidR="00B656B3" w:rsidRDefault="00B656B3" w:rsidP="00B656B3">
      <w:pPr>
        <w:tabs>
          <w:tab w:val="left" w:pos="284"/>
        </w:tabs>
        <w:spacing w:before="120" w:line="200" w:lineRule="exact"/>
        <w:jc w:val="both"/>
        <w:rPr>
          <w:rFonts w:cs="Arial"/>
        </w:rPr>
      </w:pPr>
    </w:p>
    <w:p w14:paraId="75652993" w14:textId="77777777" w:rsidR="00B656B3" w:rsidRDefault="00B656B3" w:rsidP="00B656B3">
      <w:pPr>
        <w:tabs>
          <w:tab w:val="left" w:pos="284"/>
        </w:tabs>
        <w:spacing w:before="120" w:line="200" w:lineRule="exact"/>
        <w:jc w:val="both"/>
        <w:rPr>
          <w:rFonts w:cs="Arial"/>
        </w:rPr>
      </w:pPr>
    </w:p>
    <w:p w14:paraId="44F8DD3F"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t>5 - CONDITIONS DE PAIEMENT</w:t>
      </w:r>
    </w:p>
    <w:p w14:paraId="1A4C82A5" w14:textId="77777777" w:rsidR="00B656B3" w:rsidRDefault="00B656B3" w:rsidP="00B656B3">
      <w:pPr>
        <w:tabs>
          <w:tab w:val="left" w:pos="284"/>
        </w:tabs>
        <w:spacing w:before="120" w:line="200" w:lineRule="exact"/>
        <w:rPr>
          <w:rFonts w:cs="Arial"/>
          <w:b/>
        </w:rPr>
      </w:pPr>
    </w:p>
    <w:p w14:paraId="043CB5BC" w14:textId="77777777" w:rsidR="00B656B3" w:rsidRDefault="00B656B3" w:rsidP="00B656B3">
      <w:pPr>
        <w:tabs>
          <w:tab w:val="left" w:pos="284"/>
        </w:tabs>
        <w:jc w:val="both"/>
        <w:rPr>
          <w:rFonts w:cs="Arial"/>
          <w:bCs/>
        </w:rPr>
      </w:pPr>
      <w:r>
        <w:rPr>
          <w:rFonts w:cs="Arial"/>
          <w:color w:val="66CCFF"/>
          <w:spacing w:val="-10"/>
          <w:position w:val="-2"/>
        </w:rPr>
        <w:sym w:font="Wingdings" w:char="F06E"/>
      </w:r>
      <w:r>
        <w:rPr>
          <w:rFonts w:cs="Arial"/>
          <w:color w:val="66CCFF"/>
          <w:spacing w:val="-10"/>
          <w:position w:val="-2"/>
        </w:rPr>
        <w:tab/>
      </w:r>
      <w:r>
        <w:rPr>
          <w:rFonts w:cs="Arial"/>
          <w:bCs/>
        </w:rPr>
        <w:t>Compte à créditer :</w:t>
      </w:r>
    </w:p>
    <w:p w14:paraId="28148CD8" w14:textId="77777777" w:rsidR="00B656B3" w:rsidRDefault="00B656B3" w:rsidP="00B656B3">
      <w:pPr>
        <w:ind w:firstLine="284"/>
        <w:jc w:val="both"/>
        <w:rPr>
          <w:rFonts w:cs="Arial"/>
          <w:i/>
          <w:sz w:val="18"/>
          <w:szCs w:val="18"/>
        </w:rPr>
      </w:pPr>
      <w:r>
        <w:rPr>
          <w:rFonts w:cs="Arial"/>
          <w:i/>
          <w:sz w:val="18"/>
          <w:szCs w:val="18"/>
        </w:rPr>
        <w:t>(Joindre un relevé d’identité bancaire ou postal)</w:t>
      </w:r>
    </w:p>
    <w:p w14:paraId="376C0001" w14:textId="77777777" w:rsidR="00B656B3" w:rsidRDefault="00B656B3" w:rsidP="00B656B3">
      <w:pPr>
        <w:jc w:val="both"/>
        <w:rPr>
          <w:rFonts w:cs="Arial"/>
          <w:i/>
          <w:sz w:val="18"/>
          <w:szCs w:val="18"/>
        </w:rPr>
      </w:pPr>
    </w:p>
    <w:p w14:paraId="4548EF6B" w14:textId="77777777" w:rsidR="00B656B3" w:rsidRDefault="00B656B3" w:rsidP="00B656B3">
      <w:pPr>
        <w:ind w:firstLine="567"/>
        <w:jc w:val="both"/>
        <w:rPr>
          <w:rFonts w:cs="Arial"/>
          <w:sz w:val="20"/>
          <w:szCs w:val="20"/>
        </w:rPr>
      </w:pPr>
      <w:r>
        <w:rPr>
          <w:rFonts w:cs="Arial"/>
          <w:color w:val="66CCFF"/>
          <w:spacing w:val="-10"/>
          <w:position w:val="-2"/>
        </w:rPr>
        <w:sym w:font="Wingdings" w:char="F06E"/>
      </w:r>
      <w:r>
        <w:rPr>
          <w:rFonts w:cs="Arial"/>
          <w:color w:val="66CCFF"/>
          <w:spacing w:val="-10"/>
          <w:position w:val="-2"/>
        </w:rPr>
        <w:t xml:space="preserve"> </w:t>
      </w:r>
      <w:r>
        <w:rPr>
          <w:rFonts w:cs="Arial"/>
        </w:rPr>
        <w:t>Nom de l’établissement bancaire :</w:t>
      </w:r>
    </w:p>
    <w:p w14:paraId="1A15B989" w14:textId="77777777" w:rsidR="00B656B3" w:rsidRDefault="00B656B3" w:rsidP="00B656B3">
      <w:pPr>
        <w:jc w:val="both"/>
        <w:rPr>
          <w:rFonts w:cs="Arial"/>
        </w:rPr>
      </w:pPr>
    </w:p>
    <w:p w14:paraId="4E7B7231" w14:textId="77777777" w:rsidR="00B656B3" w:rsidRDefault="00B656B3" w:rsidP="00B656B3">
      <w:pPr>
        <w:tabs>
          <w:tab w:val="left" w:leader="dot" w:pos="9072"/>
        </w:tabs>
        <w:ind w:firstLine="567"/>
        <w:jc w:val="both"/>
        <w:rPr>
          <w:rFonts w:cs="Arial"/>
        </w:rPr>
      </w:pPr>
      <w:r>
        <w:rPr>
          <w:rFonts w:cs="Arial"/>
        </w:rPr>
        <w:tab/>
      </w:r>
    </w:p>
    <w:p w14:paraId="70D8AF32" w14:textId="77777777" w:rsidR="00B656B3" w:rsidRDefault="00B656B3" w:rsidP="00B656B3">
      <w:pPr>
        <w:jc w:val="both"/>
        <w:rPr>
          <w:rFonts w:cs="Arial"/>
        </w:rPr>
      </w:pPr>
    </w:p>
    <w:p w14:paraId="43C5F27F" w14:textId="77777777" w:rsidR="00B656B3" w:rsidRDefault="00B656B3" w:rsidP="00B656B3">
      <w:pPr>
        <w:ind w:firstLine="567"/>
        <w:jc w:val="both"/>
        <w:rPr>
          <w:rFonts w:cs="Arial"/>
        </w:rPr>
      </w:pPr>
      <w:r>
        <w:rPr>
          <w:rFonts w:cs="Arial"/>
          <w:color w:val="66CCFF"/>
          <w:spacing w:val="-10"/>
          <w:position w:val="-2"/>
        </w:rPr>
        <w:sym w:font="Wingdings" w:char="F06E"/>
      </w:r>
      <w:r>
        <w:rPr>
          <w:rFonts w:cs="Arial"/>
          <w:color w:val="66CCFF"/>
          <w:spacing w:val="-10"/>
          <w:position w:val="-2"/>
        </w:rPr>
        <w:t xml:space="preserve"> </w:t>
      </w:r>
      <w:r>
        <w:rPr>
          <w:rFonts w:cs="Arial"/>
        </w:rPr>
        <w:t>Numéro de compte :</w:t>
      </w:r>
    </w:p>
    <w:p w14:paraId="1BF4CA2E" w14:textId="77777777" w:rsidR="00B656B3" w:rsidRDefault="00B656B3" w:rsidP="00B656B3">
      <w:pPr>
        <w:jc w:val="both"/>
        <w:rPr>
          <w:rFonts w:cs="Arial"/>
          <w:bCs/>
        </w:rPr>
      </w:pPr>
    </w:p>
    <w:p w14:paraId="18FD0A99" w14:textId="77777777" w:rsidR="00B656B3" w:rsidRDefault="00B656B3" w:rsidP="00B656B3">
      <w:pPr>
        <w:tabs>
          <w:tab w:val="left" w:leader="dot" w:pos="9072"/>
        </w:tabs>
        <w:ind w:firstLine="567"/>
        <w:jc w:val="both"/>
        <w:rPr>
          <w:rFonts w:cs="Arial"/>
          <w:bCs/>
        </w:rPr>
      </w:pPr>
      <w:r>
        <w:rPr>
          <w:rFonts w:cs="Arial"/>
          <w:bCs/>
        </w:rPr>
        <w:tab/>
      </w:r>
    </w:p>
    <w:p w14:paraId="3E8C58CA" w14:textId="77777777" w:rsidR="00B656B3" w:rsidRDefault="00B656B3" w:rsidP="00B656B3">
      <w:pPr>
        <w:jc w:val="both"/>
        <w:rPr>
          <w:rFonts w:cs="Arial"/>
          <w:bCs/>
        </w:rPr>
      </w:pPr>
    </w:p>
    <w:p w14:paraId="2937029E" w14:textId="77777777" w:rsidR="00B656B3" w:rsidRDefault="00B656B3" w:rsidP="00B656B3">
      <w:pPr>
        <w:jc w:val="both"/>
        <w:rPr>
          <w:rFonts w:cs="Arial"/>
          <w:bCs/>
        </w:rPr>
      </w:pPr>
    </w:p>
    <w:p w14:paraId="3E6C3AF2" w14:textId="77777777" w:rsidR="00B656B3" w:rsidRDefault="00B656B3" w:rsidP="00B656B3">
      <w:pPr>
        <w:tabs>
          <w:tab w:val="left" w:pos="284"/>
        </w:tabs>
        <w:spacing w:before="120" w:line="200" w:lineRule="exact"/>
        <w:ind w:left="284" w:hanging="284"/>
        <w:jc w:val="both"/>
        <w:rPr>
          <w:rFonts w:cs="Arial"/>
          <w:b/>
        </w:rPr>
      </w:pPr>
      <w:r>
        <w:rPr>
          <w:rFonts w:cs="Arial"/>
          <w:color w:val="66CCFF"/>
          <w:spacing w:val="-10"/>
          <w:position w:val="-2"/>
        </w:rPr>
        <w:sym w:font="Wingdings" w:char="F06E"/>
      </w:r>
      <w:r>
        <w:rPr>
          <w:rFonts w:cs="Arial"/>
          <w:color w:val="66CCFF"/>
          <w:spacing w:val="-10"/>
          <w:position w:val="-2"/>
        </w:rPr>
        <w:tab/>
      </w:r>
      <w:r>
        <w:rPr>
          <w:rFonts w:cs="Arial"/>
        </w:rPr>
        <w:t>Échéancier et conditions de facturation du contrat de sous-traitance :</w:t>
      </w:r>
      <w:r>
        <w:rPr>
          <w:rFonts w:cs="Arial"/>
          <w:color w:val="66CCFF"/>
          <w:spacing w:val="-10"/>
          <w:position w:val="-2"/>
        </w:rPr>
        <w:t xml:space="preserve"> </w:t>
      </w:r>
    </w:p>
    <w:p w14:paraId="591E1DB2" w14:textId="77777777" w:rsidR="00B656B3" w:rsidRDefault="00B656B3" w:rsidP="00B656B3">
      <w:pPr>
        <w:tabs>
          <w:tab w:val="left" w:leader="dot" w:pos="9072"/>
        </w:tabs>
        <w:ind w:firstLine="567"/>
        <w:jc w:val="both"/>
        <w:rPr>
          <w:rFonts w:cs="Arial"/>
          <w:bCs/>
        </w:rPr>
      </w:pPr>
      <w:r>
        <w:rPr>
          <w:rFonts w:cs="Arial"/>
          <w:bCs/>
        </w:rPr>
        <w:tab/>
      </w:r>
    </w:p>
    <w:p w14:paraId="73660FF3" w14:textId="77777777" w:rsidR="00B656B3" w:rsidRDefault="00B656B3" w:rsidP="00B656B3">
      <w:pPr>
        <w:tabs>
          <w:tab w:val="left" w:leader="dot" w:pos="9072"/>
        </w:tabs>
        <w:ind w:firstLine="567"/>
        <w:jc w:val="both"/>
        <w:rPr>
          <w:rFonts w:cs="Arial"/>
          <w:bCs/>
        </w:rPr>
      </w:pPr>
      <w:r>
        <w:rPr>
          <w:rFonts w:cs="Arial"/>
          <w:bCs/>
        </w:rPr>
        <w:tab/>
      </w:r>
    </w:p>
    <w:p w14:paraId="2D7ED8C3" w14:textId="77777777" w:rsidR="00B656B3" w:rsidRDefault="00B656B3" w:rsidP="00B656B3">
      <w:pPr>
        <w:tabs>
          <w:tab w:val="left" w:leader="dot" w:pos="9072"/>
        </w:tabs>
        <w:ind w:firstLine="567"/>
        <w:jc w:val="both"/>
        <w:rPr>
          <w:rFonts w:cs="Arial"/>
          <w:bCs/>
        </w:rPr>
      </w:pPr>
      <w:r>
        <w:rPr>
          <w:rFonts w:cs="Arial"/>
          <w:bCs/>
        </w:rPr>
        <w:tab/>
      </w:r>
    </w:p>
    <w:p w14:paraId="764E7180" w14:textId="77777777" w:rsidR="00B656B3" w:rsidRDefault="00B656B3" w:rsidP="00B656B3">
      <w:pPr>
        <w:jc w:val="both"/>
        <w:rPr>
          <w:rFonts w:cs="Arial"/>
          <w:bCs/>
        </w:rPr>
      </w:pPr>
    </w:p>
    <w:p w14:paraId="3A653256" w14:textId="77777777" w:rsidR="00B656B3" w:rsidRDefault="00B656B3" w:rsidP="00B656B3">
      <w:pPr>
        <w:jc w:val="both"/>
        <w:rPr>
          <w:rFonts w:cs="Arial"/>
          <w:bCs/>
        </w:rPr>
      </w:pPr>
    </w:p>
    <w:p w14:paraId="5748EA61" w14:textId="77777777" w:rsidR="00B656B3" w:rsidRDefault="00B656B3" w:rsidP="00B656B3">
      <w:pPr>
        <w:rPr>
          <w:rFonts w:cs="Arial"/>
          <w:i/>
          <w:sz w:val="18"/>
          <w:szCs w:val="18"/>
        </w:rPr>
      </w:pPr>
      <w:r>
        <w:rPr>
          <w:rFonts w:cs="Arial"/>
          <w:i/>
          <w:sz w:val="18"/>
          <w:szCs w:val="18"/>
        </w:rPr>
        <w:br w:type="page"/>
      </w:r>
    </w:p>
    <w:p w14:paraId="23545C9D"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sz w:val="20"/>
          <w:szCs w:val="20"/>
        </w:rPr>
      </w:pPr>
      <w:r>
        <w:rPr>
          <w:rFonts w:cs="Arial"/>
          <w:b/>
        </w:rPr>
        <w:lastRenderedPageBreak/>
        <w:t xml:space="preserve">6- CESSION OU NANTISSEMENT DE CREANCES </w:t>
      </w:r>
    </w:p>
    <w:p w14:paraId="7671B08C" w14:textId="77777777" w:rsidR="00B656B3" w:rsidRDefault="00B656B3" w:rsidP="00B656B3">
      <w:pPr>
        <w:tabs>
          <w:tab w:val="left" w:pos="284"/>
        </w:tabs>
        <w:spacing w:before="120" w:line="200" w:lineRule="exact"/>
        <w:rPr>
          <w:rFonts w:cs="Arial"/>
          <w:b/>
        </w:rPr>
      </w:pPr>
    </w:p>
    <w:p w14:paraId="028EEFF0" w14:textId="77777777" w:rsidR="00B656B3" w:rsidRDefault="00B656B3" w:rsidP="000C6618">
      <w:pPr>
        <w:pStyle w:val="Paragraphedeliste"/>
        <w:numPr>
          <w:ilvl w:val="0"/>
          <w:numId w:val="21"/>
        </w:numPr>
        <w:spacing w:line="240" w:lineRule="auto"/>
        <w:rPr>
          <w:rFonts w:cs="Arial"/>
          <w:b/>
          <w:color w:val="00B050"/>
        </w:rPr>
      </w:pPr>
      <w:r>
        <w:rPr>
          <w:rFonts w:cs="Arial"/>
          <w:b/>
          <w:color w:val="00B050"/>
        </w:rPr>
        <w:t xml:space="preserve">Dans le cas où le marché n’est ni cédé ni nanti, le Titulaire coche </w:t>
      </w:r>
      <w:r>
        <w:rPr>
          <w:rFonts w:cs="Arial"/>
          <w:b/>
          <w:color w:val="00B050"/>
          <w:u w:val="single"/>
        </w:rPr>
        <w:t>uniquement</w:t>
      </w:r>
      <w:r>
        <w:rPr>
          <w:rFonts w:cs="Arial"/>
          <w:b/>
          <w:color w:val="00B050"/>
        </w:rPr>
        <w:t xml:space="preserve"> la case suivante :</w:t>
      </w:r>
    </w:p>
    <w:p w14:paraId="40976E14" w14:textId="77777777" w:rsidR="00B656B3" w:rsidRDefault="00817E10" w:rsidP="00B656B3">
      <w:pPr>
        <w:tabs>
          <w:tab w:val="left" w:pos="284"/>
        </w:tabs>
        <w:spacing w:before="120" w:line="200" w:lineRule="exact"/>
        <w:rPr>
          <w:rFonts w:cs="Arial"/>
          <w:b/>
        </w:rPr>
      </w:pPr>
      <w:sdt>
        <w:sdtPr>
          <w:rPr>
            <w:rFonts w:cs="Arial"/>
            <w:b/>
          </w:rPr>
          <w:id w:val="-536968271"/>
          <w14:checkbox>
            <w14:checked w14:val="0"/>
            <w14:checkedState w14:val="2612" w14:font="MS Gothic"/>
            <w14:uncheckedState w14:val="2610" w14:font="MS Gothic"/>
          </w14:checkbox>
        </w:sdtPr>
        <w:sdtEndPr/>
        <w:sdtContent>
          <w:r w:rsidR="00B656B3">
            <w:rPr>
              <w:rFonts w:ascii="MS Gothic" w:eastAsia="MS Gothic" w:hAnsi="MS Gothic" w:cs="Arial" w:hint="eastAsia"/>
              <w:b/>
            </w:rPr>
            <w:t>☐</w:t>
          </w:r>
        </w:sdtContent>
      </w:sdt>
      <w:r w:rsidR="00B656B3">
        <w:rPr>
          <w:rFonts w:cs="Arial"/>
        </w:rPr>
        <w:t> Le marché n’est ni cédé ni nanti.</w:t>
      </w:r>
    </w:p>
    <w:p w14:paraId="0C66CF56" w14:textId="77777777" w:rsidR="00B656B3" w:rsidRDefault="00B656B3" w:rsidP="00B656B3">
      <w:pPr>
        <w:tabs>
          <w:tab w:val="left" w:pos="284"/>
        </w:tabs>
        <w:spacing w:before="120" w:line="200" w:lineRule="exact"/>
        <w:rPr>
          <w:rFonts w:cs="Arial"/>
          <w:b/>
        </w:rPr>
      </w:pPr>
    </w:p>
    <w:p w14:paraId="5F2CC718" w14:textId="77777777" w:rsidR="00B656B3" w:rsidRDefault="00B656B3" w:rsidP="00B656B3">
      <w:pPr>
        <w:rPr>
          <w:rFonts w:cs="Arial"/>
          <w:b/>
          <w:color w:val="00B050"/>
        </w:rPr>
      </w:pPr>
    </w:p>
    <w:p w14:paraId="53DECE0B" w14:textId="77777777" w:rsidR="00B656B3" w:rsidRDefault="00B656B3" w:rsidP="000C6618">
      <w:pPr>
        <w:pStyle w:val="Paragraphedeliste"/>
        <w:numPr>
          <w:ilvl w:val="0"/>
          <w:numId w:val="21"/>
        </w:numPr>
        <w:spacing w:line="240" w:lineRule="auto"/>
        <w:rPr>
          <w:rFonts w:cs="Arial"/>
          <w:b/>
          <w:color w:val="00B050"/>
        </w:rPr>
      </w:pPr>
      <w:r>
        <w:rPr>
          <w:rFonts w:cs="Arial"/>
          <w:b/>
          <w:color w:val="00B050"/>
        </w:rPr>
        <w:t>Dans le cas où le marché est cédé ou nanti, le Titulaire coche les cases de l’une des hypothèses suivantes, selon la situation dans laquelle il se trouve. A défaut, le paiement direct du sous-traitant sera impossible :</w:t>
      </w:r>
    </w:p>
    <w:p w14:paraId="25934C2C" w14:textId="77777777" w:rsidR="00B656B3" w:rsidRDefault="00B656B3" w:rsidP="00B656B3">
      <w:pPr>
        <w:tabs>
          <w:tab w:val="left" w:pos="284"/>
        </w:tabs>
        <w:spacing w:before="120" w:line="200" w:lineRule="exact"/>
        <w:rPr>
          <w:rFonts w:cs="Arial"/>
          <w:b/>
        </w:rPr>
      </w:pPr>
    </w:p>
    <w:p w14:paraId="1EDDF519" w14:textId="77777777" w:rsidR="00B656B3" w:rsidRDefault="00B656B3" w:rsidP="00B656B3">
      <w:pPr>
        <w:jc w:val="both"/>
        <w:rPr>
          <w:rFonts w:cs="Arial"/>
        </w:rPr>
      </w:pPr>
      <w:r>
        <w:rPr>
          <w:rFonts w:cs="Arial"/>
          <w:b/>
        </w:rPr>
        <w:t>1</w:t>
      </w:r>
      <w:r>
        <w:rPr>
          <w:rFonts w:cs="Arial"/>
          <w:b/>
          <w:vertAlign w:val="superscript"/>
        </w:rPr>
        <w:t>ère</w:t>
      </w:r>
      <w:r>
        <w:rPr>
          <w:rFonts w:cs="Arial"/>
          <w:b/>
        </w:rPr>
        <w:t xml:space="preserve"> hypothèse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rPr>
        <w:t xml:space="preserve"> La présente déclaration de sous-traitance constitue un </w:t>
      </w:r>
      <w:r>
        <w:rPr>
          <w:rFonts w:cs="Arial"/>
          <w:b/>
        </w:rPr>
        <w:t>acte spécial</w:t>
      </w:r>
      <w:r>
        <w:rPr>
          <w:rFonts w:cs="Arial"/>
        </w:rPr>
        <w:t xml:space="preserve">. </w:t>
      </w:r>
    </w:p>
    <w:p w14:paraId="44109400" w14:textId="77777777" w:rsidR="00B656B3" w:rsidRDefault="00B656B3" w:rsidP="00B656B3">
      <w:pPr>
        <w:jc w:val="both"/>
        <w:rPr>
          <w:rFonts w:cs="Arial"/>
        </w:rPr>
      </w:pPr>
    </w:p>
    <w:p w14:paraId="4B0AAE9F" w14:textId="77777777" w:rsidR="00B656B3" w:rsidRDefault="00B656B3" w:rsidP="00B656B3">
      <w:pPr>
        <w:ind w:left="567"/>
        <w:jc w:val="both"/>
        <w:rPr>
          <w:rFonts w:cs="Arial"/>
          <w:iCs/>
        </w:rPr>
      </w:pPr>
      <w:r>
        <w:rPr>
          <w:rFonts w:cs="Arial"/>
        </w:rPr>
        <w:t xml:space="preserve">Le titulaire établit </w:t>
      </w:r>
      <w:r>
        <w:rPr>
          <w:rFonts w:cs="Arial"/>
          <w:iCs/>
        </w:rPr>
        <w:t>que le montant de la cession ou du nantissement de créances résultant du marché public ne fait pas obstacle au paiement direct du sous</w:t>
      </w:r>
      <w:r>
        <w:rPr>
          <w:rFonts w:cs="Arial"/>
          <w:iCs/>
        </w:rPr>
        <w:noBreakHyphen/>
        <w:t>traitant, dans les conditions prévues à l'</w:t>
      </w:r>
      <w:hyperlink r:id="rId25" w:history="1">
        <w:r>
          <w:rPr>
            <w:rStyle w:val="Lienhypertexte"/>
            <w:rFonts w:cs="Arial"/>
            <w:iCs/>
          </w:rPr>
          <w:t>article R. 2193-22</w:t>
        </w:r>
      </w:hyperlink>
      <w:r>
        <w:rPr>
          <w:rFonts w:cs="Arial"/>
          <w:iCs/>
        </w:rPr>
        <w:t xml:space="preserve"> ou à l’</w:t>
      </w:r>
      <w:hyperlink r:id="rId26" w:history="1">
        <w:r>
          <w:rPr>
            <w:rStyle w:val="Lienhypertexte"/>
            <w:rFonts w:cs="Arial"/>
            <w:iCs/>
          </w:rPr>
          <w:t>article R. 2393-40</w:t>
        </w:r>
      </w:hyperlink>
      <w:r>
        <w:rPr>
          <w:rFonts w:cs="Arial"/>
          <w:iCs/>
        </w:rPr>
        <w:t xml:space="preserve"> du code de la commande publique.</w:t>
      </w:r>
    </w:p>
    <w:p w14:paraId="73D9F5CE" w14:textId="77777777" w:rsidR="00B656B3" w:rsidRDefault="00B656B3" w:rsidP="00B656B3">
      <w:pPr>
        <w:ind w:left="567"/>
        <w:jc w:val="both"/>
        <w:rPr>
          <w:rFonts w:cs="Arial"/>
          <w:iCs/>
        </w:rPr>
      </w:pPr>
    </w:p>
    <w:p w14:paraId="0BB7DD32" w14:textId="77777777" w:rsidR="00B656B3" w:rsidRDefault="00B656B3" w:rsidP="00B656B3">
      <w:pPr>
        <w:ind w:left="567"/>
        <w:jc w:val="both"/>
        <w:rPr>
          <w:rFonts w:cs="Arial"/>
        </w:rPr>
      </w:pPr>
      <w:r>
        <w:rPr>
          <w:rFonts w:cs="Arial"/>
        </w:rPr>
        <w:t>En conséquence, le titulaire produit avec le présent document :</w:t>
      </w:r>
    </w:p>
    <w:p w14:paraId="27AD764C" w14:textId="77777777" w:rsidR="00B656B3" w:rsidRDefault="00B656B3" w:rsidP="00B656B3">
      <w:pPr>
        <w:ind w:left="567"/>
        <w:jc w:val="both"/>
        <w:rPr>
          <w:rFonts w:cs="Arial"/>
        </w:rPr>
      </w:pPr>
    </w:p>
    <w:p w14:paraId="449FFEC0" w14:textId="77777777" w:rsidR="00B656B3" w:rsidRDefault="00817E10" w:rsidP="00B656B3">
      <w:pPr>
        <w:tabs>
          <w:tab w:val="left" w:pos="1418"/>
        </w:tabs>
        <w:ind w:left="1134"/>
        <w:jc w:val="both"/>
        <w:rPr>
          <w:rFonts w:cs="Arial"/>
          <w:iCs/>
        </w:rPr>
      </w:pPr>
      <w:sdt>
        <w:sdtPr>
          <w:rPr>
            <w:rFonts w:cs="Arial"/>
          </w:rPr>
          <w:id w:val="1928374621"/>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l’exemplaire unique ou </w:t>
      </w:r>
      <w:r w:rsidR="00B656B3">
        <w:rPr>
          <w:rFonts w:cs="Arial"/>
          <w:iCs/>
        </w:rPr>
        <w:t>le certificat de cessibilité du marché public qui lui a été délivré,</w:t>
      </w:r>
    </w:p>
    <w:p w14:paraId="48FCEDFB" w14:textId="77777777" w:rsidR="00B656B3" w:rsidRDefault="00B656B3" w:rsidP="00B656B3">
      <w:pPr>
        <w:ind w:left="567"/>
        <w:jc w:val="both"/>
        <w:rPr>
          <w:rFonts w:cs="Arial"/>
          <w:iCs/>
        </w:rPr>
      </w:pPr>
      <w:r>
        <w:rPr>
          <w:rFonts w:cs="Arial"/>
          <w:iCs/>
        </w:rPr>
        <w:t>OU</w:t>
      </w:r>
    </w:p>
    <w:p w14:paraId="2A42950B" w14:textId="77777777" w:rsidR="00B656B3" w:rsidRDefault="00817E10" w:rsidP="00B656B3">
      <w:pPr>
        <w:tabs>
          <w:tab w:val="left" w:pos="1134"/>
          <w:tab w:val="left" w:pos="1418"/>
        </w:tabs>
        <w:ind w:left="1418" w:hanging="284"/>
        <w:jc w:val="both"/>
        <w:rPr>
          <w:rFonts w:cs="Arial"/>
          <w:iCs/>
        </w:rPr>
      </w:pPr>
      <w:sdt>
        <w:sdtPr>
          <w:rPr>
            <w:rFonts w:cs="Arial"/>
          </w:rPr>
          <w:id w:val="-1574887718"/>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r>
      <w:r w:rsidR="00B656B3">
        <w:rPr>
          <w:rFonts w:cs="Arial"/>
          <w:iCs/>
        </w:rPr>
        <w:t>une attestation ou une mainlevée du bénéficiaire de la cession ou du nantissement de créances.</w:t>
      </w:r>
    </w:p>
    <w:p w14:paraId="575C9F30" w14:textId="77777777" w:rsidR="00B656B3" w:rsidRDefault="00B656B3" w:rsidP="00B656B3">
      <w:pPr>
        <w:ind w:left="1134"/>
        <w:jc w:val="both"/>
        <w:rPr>
          <w:rFonts w:cs="Arial"/>
        </w:rPr>
      </w:pPr>
    </w:p>
    <w:p w14:paraId="1753C643" w14:textId="77777777" w:rsidR="00B656B3" w:rsidRDefault="00B656B3" w:rsidP="00B656B3">
      <w:pPr>
        <w:jc w:val="both"/>
        <w:rPr>
          <w:rFonts w:cs="Arial"/>
        </w:rPr>
      </w:pPr>
      <w:r>
        <w:rPr>
          <w:rFonts w:cs="Arial"/>
          <w:b/>
        </w:rPr>
        <w:t>2</w:t>
      </w:r>
      <w:r>
        <w:rPr>
          <w:rFonts w:cs="Arial"/>
          <w:b/>
          <w:vertAlign w:val="superscript"/>
        </w:rPr>
        <w:t>ème</w:t>
      </w:r>
      <w:r>
        <w:rPr>
          <w:rFonts w:cs="Arial"/>
          <w:b/>
        </w:rPr>
        <w:t xml:space="preserve"> hypothèse :</w:t>
      </w:r>
      <w:r>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cs="Arial"/>
        </w:rPr>
        <w:t xml:space="preserve"> La présente déclaration de sous-traitance constitue un </w:t>
      </w:r>
      <w:r>
        <w:rPr>
          <w:rFonts w:cs="Arial"/>
          <w:b/>
        </w:rPr>
        <w:t>acte spécial</w:t>
      </w:r>
      <w:r>
        <w:rPr>
          <w:rFonts w:cs="Arial"/>
        </w:rPr>
        <w:t xml:space="preserve"> </w:t>
      </w:r>
      <w:r>
        <w:rPr>
          <w:rFonts w:cs="Arial"/>
          <w:b/>
        </w:rPr>
        <w:t>modificatif</w:t>
      </w:r>
    </w:p>
    <w:p w14:paraId="03E9B94F" w14:textId="77777777" w:rsidR="00B656B3" w:rsidRDefault="00B656B3" w:rsidP="00B656B3">
      <w:pPr>
        <w:ind w:left="567"/>
        <w:jc w:val="both"/>
        <w:rPr>
          <w:rFonts w:cs="Arial"/>
        </w:rPr>
      </w:pPr>
    </w:p>
    <w:p w14:paraId="3876AB52" w14:textId="77777777" w:rsidR="00B656B3" w:rsidRDefault="00B656B3" w:rsidP="00B656B3">
      <w:pPr>
        <w:ind w:left="567"/>
        <w:jc w:val="both"/>
        <w:rPr>
          <w:rFonts w:cs="Arial"/>
        </w:rPr>
      </w:pPr>
      <w:r>
        <w:rPr>
          <w:rFonts w:cs="Arial"/>
        </w:rPr>
        <w:t>En conséquence :</w:t>
      </w:r>
    </w:p>
    <w:p w14:paraId="3B97354B" w14:textId="77777777" w:rsidR="00B656B3" w:rsidRDefault="00B656B3" w:rsidP="00B656B3">
      <w:pPr>
        <w:jc w:val="both"/>
        <w:rPr>
          <w:rFonts w:cs="Arial"/>
        </w:rPr>
      </w:pPr>
    </w:p>
    <w:p w14:paraId="32E4432E" w14:textId="77777777" w:rsidR="00B656B3" w:rsidRDefault="00817E10" w:rsidP="00B656B3">
      <w:pPr>
        <w:tabs>
          <w:tab w:val="left" w:pos="1418"/>
        </w:tabs>
        <w:ind w:left="1418" w:hanging="284"/>
        <w:jc w:val="both"/>
        <w:rPr>
          <w:rFonts w:cs="Arial"/>
          <w:iCs/>
        </w:rPr>
      </w:pPr>
      <w:sdt>
        <w:sdtPr>
          <w:rPr>
            <w:rFonts w:cs="Arial"/>
          </w:rPr>
          <w:id w:val="815918175"/>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 xml:space="preserve">le titulaire demande la modification de l'exemplaire unique ou du certificat de cessibilité, prévus à </w:t>
      </w:r>
      <w:r w:rsidR="00B656B3">
        <w:rPr>
          <w:rFonts w:cs="Arial"/>
          <w:iCs/>
        </w:rPr>
        <w:t>l'</w:t>
      </w:r>
      <w:hyperlink r:id="rId27" w:history="1">
        <w:r w:rsidR="00B656B3">
          <w:rPr>
            <w:rStyle w:val="Lienhypertexte"/>
            <w:rFonts w:cs="Arial"/>
            <w:iCs/>
          </w:rPr>
          <w:t>article R. 2193-22</w:t>
        </w:r>
      </w:hyperlink>
      <w:r w:rsidR="00B656B3">
        <w:rPr>
          <w:rFonts w:cs="Arial"/>
          <w:iCs/>
        </w:rPr>
        <w:t xml:space="preserve"> ou à l’</w:t>
      </w:r>
      <w:hyperlink r:id="rId28" w:history="1">
        <w:r w:rsidR="00B656B3">
          <w:rPr>
            <w:rStyle w:val="Lienhypertexte"/>
            <w:rFonts w:cs="Arial"/>
            <w:iCs/>
          </w:rPr>
          <w:t>article R. 2393-40</w:t>
        </w:r>
      </w:hyperlink>
      <w:r w:rsidR="00B656B3">
        <w:rPr>
          <w:rFonts w:cs="Arial"/>
          <w:iCs/>
        </w:rPr>
        <w:t xml:space="preserve"> du code de la commande publique, qui est joint au présent document ;</w:t>
      </w:r>
    </w:p>
    <w:p w14:paraId="79F219BE" w14:textId="77777777" w:rsidR="00B656B3" w:rsidRDefault="00B656B3" w:rsidP="00B656B3">
      <w:pPr>
        <w:ind w:left="567"/>
        <w:jc w:val="both"/>
        <w:rPr>
          <w:rFonts w:cs="Arial"/>
          <w:iCs/>
        </w:rPr>
      </w:pPr>
      <w:r>
        <w:rPr>
          <w:rFonts w:cs="Arial"/>
          <w:iCs/>
        </w:rPr>
        <w:t>OU</w:t>
      </w:r>
    </w:p>
    <w:p w14:paraId="57D28CA7" w14:textId="77777777" w:rsidR="00B656B3" w:rsidRDefault="00817E10" w:rsidP="00B656B3">
      <w:pPr>
        <w:tabs>
          <w:tab w:val="left" w:pos="1418"/>
        </w:tabs>
        <w:ind w:left="1418" w:hanging="284"/>
        <w:jc w:val="both"/>
        <w:rPr>
          <w:rFonts w:cs="Arial"/>
        </w:rPr>
      </w:pPr>
      <w:sdt>
        <w:sdtPr>
          <w:rPr>
            <w:rFonts w:cs="Arial"/>
          </w:rPr>
          <w:id w:val="493997228"/>
          <w14:checkbox>
            <w14:checked w14:val="0"/>
            <w14:checkedState w14:val="2612" w14:font="MS Gothic"/>
            <w14:uncheckedState w14:val="2610" w14:font="MS Gothic"/>
          </w14:checkbox>
        </w:sdtPr>
        <w:sdtEndPr/>
        <w:sdtContent>
          <w:r w:rsidR="00B656B3">
            <w:rPr>
              <w:rFonts w:ascii="MS Gothic" w:eastAsia="MS Gothic" w:hAnsi="MS Gothic" w:cs="Arial" w:hint="eastAsia"/>
            </w:rPr>
            <w:t>☐</w:t>
          </w:r>
        </w:sdtContent>
      </w:sdt>
      <w:r w:rsidR="00B656B3">
        <w:rPr>
          <w:rFonts w:cs="Arial"/>
        </w:rPr>
        <w:tab/>
        <w:t>l’exemplaire unique ou le certificat de cessibilité ayant été remis en vue d'une cession ou d'un nantissement de créances et ne pouvant être restitué, le titulaire justifie :</w:t>
      </w:r>
    </w:p>
    <w:p w14:paraId="436ABB9C" w14:textId="77777777" w:rsidR="00B656B3" w:rsidRDefault="00B656B3" w:rsidP="00B656B3">
      <w:pPr>
        <w:ind w:left="1134"/>
        <w:jc w:val="both"/>
        <w:rPr>
          <w:rFonts w:cs="Arial"/>
        </w:rPr>
      </w:pPr>
    </w:p>
    <w:p w14:paraId="70AC1A73" w14:textId="77777777" w:rsidR="00B656B3" w:rsidRDefault="00B656B3" w:rsidP="000C6618">
      <w:pPr>
        <w:numPr>
          <w:ilvl w:val="0"/>
          <w:numId w:val="22"/>
        </w:numPr>
        <w:jc w:val="both"/>
        <w:rPr>
          <w:rFonts w:cs="Arial"/>
        </w:rPr>
      </w:pPr>
      <w:r>
        <w:rPr>
          <w:rFonts w:cs="Arial"/>
        </w:rPr>
        <w:t xml:space="preserve">soit que la cession ou le nantissement de créances concernant le marché </w:t>
      </w:r>
      <w:r>
        <w:rPr>
          <w:rFonts w:cs="Arial"/>
          <w:iCs/>
        </w:rPr>
        <w:t xml:space="preserve">public </w:t>
      </w:r>
      <w:r>
        <w:rPr>
          <w:rFonts w:cs="Arial"/>
        </w:rPr>
        <w:t>ne fait pas obstacle au paiement direct de la partie sous-traitée,</w:t>
      </w:r>
    </w:p>
    <w:p w14:paraId="157F9242" w14:textId="77777777" w:rsidR="00B656B3" w:rsidRDefault="00B656B3" w:rsidP="000C6618">
      <w:pPr>
        <w:numPr>
          <w:ilvl w:val="0"/>
          <w:numId w:val="22"/>
        </w:numPr>
        <w:spacing w:before="120"/>
        <w:jc w:val="both"/>
        <w:rPr>
          <w:rFonts w:cs="Arial"/>
        </w:rPr>
      </w:pPr>
      <w:r>
        <w:rPr>
          <w:rFonts w:cs="Arial"/>
        </w:rPr>
        <w:t>soit que son montant a été réduit afin que ce paiement soit possible.</w:t>
      </w:r>
    </w:p>
    <w:p w14:paraId="5A1AB7C8" w14:textId="77777777" w:rsidR="00B656B3" w:rsidRDefault="00B656B3" w:rsidP="00B656B3">
      <w:pPr>
        <w:spacing w:before="120"/>
        <w:ind w:left="1418"/>
        <w:jc w:val="both"/>
        <w:rPr>
          <w:rFonts w:cs="Arial"/>
        </w:rPr>
      </w:pPr>
      <w:r>
        <w:rPr>
          <w:rFonts w:cs="Arial"/>
        </w:rPr>
        <w:t>Cette justification est donnée par une attestation ou une mainlevée du bénéficiaire de la cession ou du nantissement de créances résultant du marché qui est jointe au présent document.</w:t>
      </w:r>
    </w:p>
    <w:p w14:paraId="4E094A46" w14:textId="77777777" w:rsidR="00B656B3" w:rsidRDefault="00B656B3" w:rsidP="00B656B3">
      <w:pPr>
        <w:rPr>
          <w:rFonts w:cs="Arial"/>
          <w:b/>
        </w:rPr>
      </w:pPr>
    </w:p>
    <w:p w14:paraId="5573385E" w14:textId="77777777" w:rsidR="00B656B3" w:rsidRDefault="00B656B3" w:rsidP="00B656B3">
      <w:pPr>
        <w:rPr>
          <w:rFonts w:cs="Arial"/>
          <w:b/>
        </w:rPr>
      </w:pPr>
    </w:p>
    <w:p w14:paraId="40465F4A" w14:textId="77777777" w:rsidR="00B656B3" w:rsidRDefault="00B656B3" w:rsidP="00B656B3">
      <w:pPr>
        <w:rPr>
          <w:rFonts w:cs="Arial"/>
          <w:b/>
        </w:rPr>
      </w:pPr>
    </w:p>
    <w:p w14:paraId="66C27E5C" w14:textId="77777777" w:rsidR="00B656B3" w:rsidRDefault="00B656B3" w:rsidP="00B656B3">
      <w:pPr>
        <w:rPr>
          <w:rFonts w:cs="Arial"/>
          <w:b/>
        </w:rPr>
      </w:pPr>
    </w:p>
    <w:p w14:paraId="4E767F84" w14:textId="77777777" w:rsidR="00B656B3" w:rsidRDefault="00B656B3" w:rsidP="00B656B3">
      <w:pPr>
        <w:rPr>
          <w:rFonts w:cs="Arial"/>
          <w:b/>
        </w:rPr>
      </w:pPr>
    </w:p>
    <w:p w14:paraId="3306BA9A" w14:textId="77777777" w:rsidR="00B656B3" w:rsidRDefault="00B656B3" w:rsidP="00B656B3">
      <w:pPr>
        <w:rPr>
          <w:rFonts w:cs="Arial"/>
          <w:b/>
        </w:rPr>
      </w:pPr>
    </w:p>
    <w:p w14:paraId="24318302" w14:textId="77777777" w:rsidR="00B656B3" w:rsidRDefault="00B656B3" w:rsidP="00B656B3">
      <w:pPr>
        <w:rPr>
          <w:rFonts w:cs="Arial"/>
          <w:b/>
        </w:rPr>
      </w:pPr>
    </w:p>
    <w:p w14:paraId="1A7BAE22" w14:textId="77777777" w:rsidR="00B656B3" w:rsidRDefault="00B656B3" w:rsidP="00B656B3">
      <w:pPr>
        <w:rPr>
          <w:rFonts w:cs="Arial"/>
          <w:b/>
        </w:rPr>
      </w:pPr>
    </w:p>
    <w:p w14:paraId="15D40FFE" w14:textId="77777777" w:rsidR="00B656B3" w:rsidRDefault="00B656B3" w:rsidP="00B656B3">
      <w:pPr>
        <w:rPr>
          <w:rFonts w:cs="Arial"/>
          <w:b/>
        </w:rPr>
      </w:pPr>
    </w:p>
    <w:p w14:paraId="03763B40" w14:textId="77777777" w:rsidR="00B656B3" w:rsidRDefault="00B656B3" w:rsidP="00B656B3">
      <w:pPr>
        <w:rPr>
          <w:rFonts w:cs="Arial"/>
          <w:b/>
        </w:rPr>
      </w:pPr>
    </w:p>
    <w:p w14:paraId="50795324" w14:textId="3E892F11" w:rsidR="00B656B3" w:rsidRDefault="00B656B3" w:rsidP="00B656B3">
      <w:pPr>
        <w:rPr>
          <w:rFonts w:cs="Arial"/>
          <w:b/>
        </w:rPr>
      </w:pPr>
    </w:p>
    <w:p w14:paraId="59776A43"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Pr>
          <w:rFonts w:cs="Arial"/>
          <w:b/>
        </w:rPr>
        <w:t xml:space="preserve">7 - ATTESTATION DU SOUS-TRAITANT </w:t>
      </w:r>
      <w:r>
        <w:rPr>
          <w:rFonts w:cs="Arial"/>
          <w:b/>
          <w:sz w:val="4"/>
          <w:szCs w:val="4"/>
        </w:rPr>
        <w:br/>
      </w:r>
      <w:r>
        <w:rPr>
          <w:rFonts w:cs="Arial"/>
          <w:i/>
        </w:rPr>
        <w:t>(à remplir impérativement par une personne habilitée à engager le sous-traitant)</w:t>
      </w:r>
    </w:p>
    <w:p w14:paraId="5534728B" w14:textId="77777777" w:rsidR="00B656B3" w:rsidRDefault="00B656B3" w:rsidP="00B656B3">
      <w:pPr>
        <w:pStyle w:val="Corpsdetexte"/>
        <w:rPr>
          <w:rFonts w:ascii="Arial" w:hAnsi="Arial" w:cs="Arial"/>
        </w:rPr>
      </w:pPr>
    </w:p>
    <w:p w14:paraId="581B0F0B" w14:textId="77777777" w:rsidR="00B656B3" w:rsidRDefault="00B656B3" w:rsidP="00B656B3">
      <w:pPr>
        <w:autoSpaceDE w:val="0"/>
        <w:autoSpaceDN w:val="0"/>
        <w:ind w:left="284"/>
        <w:jc w:val="both"/>
        <w:rPr>
          <w:rFonts w:cs="Arial"/>
          <w:bCs/>
        </w:rPr>
      </w:pPr>
      <w:r>
        <w:rPr>
          <w:rFonts w:cs="Arial"/>
          <w:bCs/>
        </w:rPr>
        <w:t xml:space="preserve">Je soussigné(e), M./Mme </w:t>
      </w:r>
      <w:r>
        <w:rPr>
          <w:rFonts w:cs="Arial"/>
          <w:bCs/>
          <w:color w:val="00B050"/>
        </w:rPr>
        <w:t xml:space="preserve">[NOM, Prénom, qualité de la personne] </w:t>
      </w:r>
      <w:r>
        <w:rPr>
          <w:rFonts w:cs="Arial"/>
          <w:bCs/>
        </w:rPr>
        <w:t xml:space="preserve">………………...……………………………………………, habilité(e) à engager la personnalité morale de la société </w:t>
      </w:r>
      <w:r>
        <w:rPr>
          <w:rFonts w:cs="Arial"/>
          <w:bCs/>
          <w:color w:val="00B050"/>
        </w:rPr>
        <w:t xml:space="preserve">[Nom de la société] </w:t>
      </w:r>
      <w:r>
        <w:rPr>
          <w:rFonts w:cs="Arial"/>
          <w:bCs/>
        </w:rPr>
        <w:t>……………………………………………………………..…., atteste sur l’honneur  :</w:t>
      </w:r>
    </w:p>
    <w:p w14:paraId="211CFCF4" w14:textId="77777777" w:rsidR="00B656B3" w:rsidRDefault="00B656B3" w:rsidP="000C6618">
      <w:pPr>
        <w:pStyle w:val="Paragraphedeliste"/>
        <w:numPr>
          <w:ilvl w:val="0"/>
          <w:numId w:val="23"/>
        </w:numPr>
        <w:tabs>
          <w:tab w:val="left" w:pos="576"/>
        </w:tabs>
        <w:suppressAutoHyphens/>
        <w:spacing w:before="120" w:line="240" w:lineRule="auto"/>
        <w:rPr>
          <w:rFonts w:cs="Arial"/>
        </w:rPr>
      </w:pPr>
      <w:r>
        <w:rPr>
          <w:rFonts w:cs="Arial"/>
        </w:rPr>
        <w:t>ne pas entrer dans l’un des cas d’exclusion prévus :</w:t>
      </w:r>
    </w:p>
    <w:p w14:paraId="7020DBF4" w14:textId="77777777" w:rsidR="00B656B3" w:rsidRDefault="00B656B3" w:rsidP="00B656B3">
      <w:pPr>
        <w:tabs>
          <w:tab w:val="left" w:pos="576"/>
        </w:tabs>
        <w:suppressAutoHyphens/>
        <w:ind w:left="426"/>
        <w:jc w:val="both"/>
        <w:rPr>
          <w:rFonts w:cs="Arial"/>
        </w:rPr>
      </w:pPr>
    </w:p>
    <w:p w14:paraId="37A30C23" w14:textId="77777777" w:rsidR="00B656B3" w:rsidRDefault="00B656B3" w:rsidP="000C6618">
      <w:pPr>
        <w:pStyle w:val="Paragraphedeliste"/>
        <w:numPr>
          <w:ilvl w:val="0"/>
          <w:numId w:val="24"/>
        </w:numPr>
        <w:suppressAutoHyphens/>
        <w:spacing w:line="240" w:lineRule="auto"/>
        <w:ind w:left="1276" w:hanging="142"/>
        <w:rPr>
          <w:rFonts w:cs="Arial"/>
        </w:rPr>
      </w:pPr>
      <w:r>
        <w:rPr>
          <w:rFonts w:cs="Arial"/>
        </w:rPr>
        <w:t xml:space="preserve">aux </w:t>
      </w:r>
      <w:hyperlink r:id="rId29" w:history="1">
        <w:r>
          <w:rPr>
            <w:rStyle w:val="Lienhypertexte"/>
            <w:rFonts w:cs="Arial"/>
          </w:rPr>
          <w:t>articles L. 2141-1 à L. 2141-5</w:t>
        </w:r>
      </w:hyperlink>
      <w:r>
        <w:rPr>
          <w:rFonts w:cs="Arial"/>
        </w:rPr>
        <w:t xml:space="preserve"> ou aux </w:t>
      </w:r>
      <w:hyperlink r:id="rId30" w:history="1">
        <w:r>
          <w:rPr>
            <w:rStyle w:val="Lienhypertexte"/>
            <w:rFonts w:cs="Arial"/>
          </w:rPr>
          <w:t>articles L. 2141-7 à L. 2141-10</w:t>
        </w:r>
      </w:hyperlink>
      <w:r>
        <w:rPr>
          <w:rFonts w:cs="Arial"/>
        </w:rPr>
        <w:t xml:space="preserve"> du code de la commande publique  (dans l’hypothèse d’un marché public autre que de défense ou de sécurité) ;</w:t>
      </w:r>
    </w:p>
    <w:p w14:paraId="05157528" w14:textId="77777777" w:rsidR="00B656B3" w:rsidRDefault="00B656B3" w:rsidP="00B656B3">
      <w:pPr>
        <w:suppressAutoHyphens/>
        <w:ind w:left="1276" w:hanging="142"/>
        <w:jc w:val="both"/>
        <w:rPr>
          <w:rFonts w:cs="Arial"/>
        </w:rPr>
      </w:pPr>
    </w:p>
    <w:p w14:paraId="233C3C3A" w14:textId="77777777" w:rsidR="00B656B3" w:rsidRDefault="00B656B3" w:rsidP="000C6618">
      <w:pPr>
        <w:pStyle w:val="Paragraphedeliste"/>
        <w:numPr>
          <w:ilvl w:val="0"/>
          <w:numId w:val="24"/>
        </w:numPr>
        <w:suppressAutoHyphens/>
        <w:spacing w:line="240" w:lineRule="auto"/>
        <w:ind w:left="1276" w:hanging="142"/>
        <w:rPr>
          <w:rFonts w:cs="Arial"/>
          <w:noProof/>
        </w:rPr>
      </w:pPr>
      <w:r>
        <w:rPr>
          <w:rFonts w:cs="Arial"/>
        </w:rPr>
        <w:t xml:space="preserve">aux </w:t>
      </w:r>
      <w:hyperlink r:id="rId31" w:history="1">
        <w:r>
          <w:rPr>
            <w:rStyle w:val="Lienhypertexte"/>
            <w:rFonts w:cs="Arial"/>
          </w:rPr>
          <w:t>articles L. 2341-1 à L. 2341-3</w:t>
        </w:r>
      </w:hyperlink>
      <w:r>
        <w:rPr>
          <w:rFonts w:cs="Arial"/>
        </w:rPr>
        <w:t xml:space="preserve"> ou aux </w:t>
      </w:r>
      <w:hyperlink r:id="rId32" w:history="1">
        <w:r>
          <w:rPr>
            <w:rStyle w:val="Lienhypertexte"/>
            <w:rFonts w:cs="Arial"/>
          </w:rPr>
          <w:t>articles L. 2141-7 à L. 2141-10</w:t>
        </w:r>
      </w:hyperlink>
      <w:r>
        <w:rPr>
          <w:rFonts w:cs="Arial"/>
        </w:rPr>
        <w:t xml:space="preserve"> du code de la commande publique (dans l’hypothèse d’un marché public de défense ou de sécurité) ;</w:t>
      </w:r>
    </w:p>
    <w:p w14:paraId="58DF357D" w14:textId="77777777" w:rsidR="00B656B3" w:rsidRDefault="00B656B3" w:rsidP="00B656B3">
      <w:pPr>
        <w:tabs>
          <w:tab w:val="left" w:pos="576"/>
        </w:tabs>
        <w:suppressAutoHyphens/>
        <w:ind w:left="720"/>
        <w:contextualSpacing/>
        <w:jc w:val="both"/>
        <w:rPr>
          <w:rFonts w:cs="Arial"/>
          <w:noProof/>
        </w:rPr>
      </w:pPr>
    </w:p>
    <w:p w14:paraId="0613F400" w14:textId="77777777" w:rsidR="00B656B3" w:rsidRDefault="00B656B3" w:rsidP="000C6618">
      <w:pPr>
        <w:pStyle w:val="Paragraphedeliste"/>
        <w:numPr>
          <w:ilvl w:val="0"/>
          <w:numId w:val="23"/>
        </w:numPr>
        <w:tabs>
          <w:tab w:val="left" w:pos="576"/>
        </w:tabs>
        <w:suppressAutoHyphens/>
        <w:spacing w:line="240" w:lineRule="auto"/>
        <w:rPr>
          <w:rFonts w:cs="Arial"/>
          <w:noProof/>
        </w:rPr>
      </w:pPr>
      <w:r>
        <w:rPr>
          <w:rFonts w:cs="Arial"/>
          <w:noProof/>
        </w:rPr>
        <w:t xml:space="preserve">être en règle au regard des articles </w:t>
      </w:r>
      <w:hyperlink r:id="rId33" w:history="1">
        <w:r>
          <w:rPr>
            <w:rStyle w:val="Lienhypertexte"/>
            <w:rFonts w:cs="Arial"/>
            <w:noProof/>
          </w:rPr>
          <w:t>L. 5212-1</w:t>
        </w:r>
      </w:hyperlink>
      <w:r>
        <w:rPr>
          <w:rFonts w:cs="Arial"/>
          <w:noProof/>
        </w:rPr>
        <w:t xml:space="preserve"> à </w:t>
      </w:r>
      <w:hyperlink r:id="rId34" w:history="1">
        <w:r>
          <w:rPr>
            <w:rStyle w:val="Lienhypertexte"/>
            <w:rFonts w:cs="Arial"/>
            <w:noProof/>
          </w:rPr>
          <w:t>L. 5212-11</w:t>
        </w:r>
      </w:hyperlink>
      <w:r>
        <w:rPr>
          <w:rFonts w:cs="Arial"/>
          <w:noProof/>
        </w:rPr>
        <w:t xml:space="preserve"> du code du travail concernant l’emploi des travailleurs handicapés ;</w:t>
      </w:r>
    </w:p>
    <w:p w14:paraId="46845394" w14:textId="77777777" w:rsidR="00B656B3" w:rsidRDefault="00B656B3" w:rsidP="00B656B3">
      <w:pPr>
        <w:pStyle w:val="Paragraphedeliste"/>
        <w:rPr>
          <w:rFonts w:cs="Arial"/>
          <w:noProof/>
        </w:rPr>
      </w:pPr>
    </w:p>
    <w:p w14:paraId="5D873BB7" w14:textId="77777777" w:rsidR="00B656B3" w:rsidRDefault="00B656B3" w:rsidP="000C6618">
      <w:pPr>
        <w:numPr>
          <w:ilvl w:val="0"/>
          <w:numId w:val="23"/>
        </w:numPr>
        <w:tabs>
          <w:tab w:val="left" w:pos="576"/>
        </w:tabs>
        <w:suppressAutoHyphens/>
        <w:contextualSpacing/>
        <w:jc w:val="both"/>
        <w:rPr>
          <w:rFonts w:cs="Arial"/>
          <w:noProof/>
        </w:rPr>
      </w:pPr>
      <w:r>
        <w:rPr>
          <w:rFonts w:cs="Arial"/>
          <w:noProof/>
        </w:rPr>
        <w:t xml:space="preserve">que les renseignements figurant en rubrique 2 de la présente demande d’acceptation sont exacts. </w:t>
      </w:r>
    </w:p>
    <w:p w14:paraId="280ACB5A" w14:textId="77777777" w:rsidR="00B656B3" w:rsidRDefault="00B656B3" w:rsidP="00B656B3">
      <w:pPr>
        <w:pStyle w:val="Paragraphedeliste"/>
        <w:rPr>
          <w:rFonts w:cs="Arial"/>
          <w:noProof/>
        </w:rPr>
      </w:pPr>
    </w:p>
    <w:p w14:paraId="4127F670" w14:textId="77777777" w:rsidR="00B656B3" w:rsidRDefault="00B656B3" w:rsidP="00B656B3">
      <w:pPr>
        <w:tabs>
          <w:tab w:val="center" w:pos="7938"/>
        </w:tabs>
        <w:rPr>
          <w:rFonts w:cs="Arial"/>
        </w:rPr>
      </w:pPr>
    </w:p>
    <w:p w14:paraId="3526101D" w14:textId="77777777" w:rsidR="00B656B3" w:rsidRDefault="00B656B3" w:rsidP="00B656B3">
      <w:pPr>
        <w:tabs>
          <w:tab w:val="center" w:pos="7938"/>
        </w:tabs>
        <w:ind w:left="142"/>
        <w:rPr>
          <w:rFonts w:cs="Arial"/>
        </w:rPr>
      </w:pPr>
      <w:r>
        <w:rPr>
          <w:rFonts w:cs="Arial"/>
        </w:rPr>
        <w:t>Fait à :</w:t>
      </w:r>
      <w:r>
        <w:rPr>
          <w:rFonts w:cs="Arial"/>
          <w:i/>
        </w:rPr>
        <w:tab/>
      </w:r>
      <w:r>
        <w:rPr>
          <w:rFonts w:cs="Arial"/>
        </w:rPr>
        <w:t xml:space="preserve">LE SOUS-TRAITANT </w:t>
      </w:r>
    </w:p>
    <w:p w14:paraId="1044F1D1" w14:textId="77777777" w:rsidR="00B656B3" w:rsidRDefault="00B656B3" w:rsidP="00B656B3">
      <w:pPr>
        <w:tabs>
          <w:tab w:val="center" w:pos="7938"/>
          <w:tab w:val="right" w:pos="10205"/>
        </w:tabs>
        <w:ind w:left="142"/>
        <w:rPr>
          <w:rFonts w:cs="Arial"/>
          <w:i/>
        </w:rPr>
      </w:pPr>
      <w:r>
        <w:rPr>
          <w:rFonts w:cs="Arial"/>
        </w:rPr>
        <w:t xml:space="preserve">Le </w:t>
      </w:r>
      <w:r>
        <w:rPr>
          <w:rFonts w:cs="Arial"/>
          <w:i/>
        </w:rPr>
        <w:t>(date) :</w:t>
      </w:r>
      <w:r>
        <w:rPr>
          <w:rFonts w:cs="Arial"/>
          <w:i/>
        </w:rPr>
        <w:tab/>
        <w:t>Signature et tampon</w:t>
      </w:r>
    </w:p>
    <w:p w14:paraId="3FFDAB21" w14:textId="77777777" w:rsidR="00B656B3" w:rsidRDefault="00B656B3" w:rsidP="00B656B3">
      <w:pPr>
        <w:tabs>
          <w:tab w:val="center" w:pos="7938"/>
          <w:tab w:val="right" w:pos="10205"/>
        </w:tabs>
        <w:ind w:left="142"/>
        <w:rPr>
          <w:rFonts w:cs="Arial"/>
          <w:i/>
        </w:rPr>
      </w:pPr>
    </w:p>
    <w:p w14:paraId="019AE06B" w14:textId="77777777" w:rsidR="00B656B3" w:rsidRDefault="00B656B3" w:rsidP="00B656B3">
      <w:pPr>
        <w:tabs>
          <w:tab w:val="center" w:pos="7938"/>
          <w:tab w:val="right" w:pos="10205"/>
        </w:tabs>
        <w:ind w:left="142"/>
        <w:rPr>
          <w:rFonts w:cs="Arial"/>
          <w:i/>
        </w:rPr>
      </w:pPr>
      <w:r>
        <w:rPr>
          <w:rFonts w:cs="Arial"/>
          <w:i/>
        </w:rPr>
        <w:tab/>
      </w:r>
      <w:r>
        <w:rPr>
          <w:rFonts w:cs="Arial"/>
          <w:i/>
          <w:color w:val="FF0000"/>
        </w:rPr>
        <w:t xml:space="preserve">Nom, Prénom et </w:t>
      </w:r>
      <w:r>
        <w:rPr>
          <w:rFonts w:cs="Arial"/>
          <w:i/>
          <w:color w:val="FF0000"/>
          <w:u w:val="single"/>
        </w:rPr>
        <w:t>qualité</w:t>
      </w:r>
      <w:r>
        <w:rPr>
          <w:rFonts w:cs="Arial"/>
          <w:i/>
          <w:color w:val="FF0000"/>
        </w:rPr>
        <w:t xml:space="preserve"> du signataire</w:t>
      </w:r>
    </w:p>
    <w:p w14:paraId="5E09854C" w14:textId="44166A94" w:rsidR="00B656B3" w:rsidRDefault="00B656B3" w:rsidP="00B954B1">
      <w:pPr>
        <w:tabs>
          <w:tab w:val="center" w:pos="7938"/>
          <w:tab w:val="right" w:pos="10205"/>
        </w:tabs>
        <w:rPr>
          <w:rFonts w:cs="Arial"/>
        </w:rPr>
      </w:pPr>
    </w:p>
    <w:p w14:paraId="2E4B9771" w14:textId="77777777" w:rsidR="00B656B3" w:rsidRDefault="00B656B3" w:rsidP="00B656B3">
      <w:pPr>
        <w:tabs>
          <w:tab w:val="center" w:pos="7938"/>
          <w:tab w:val="right" w:pos="10205"/>
        </w:tabs>
        <w:ind w:left="142"/>
        <w:rPr>
          <w:rFonts w:cs="Arial"/>
        </w:rPr>
      </w:pPr>
    </w:p>
    <w:p w14:paraId="24FD93EF" w14:textId="77777777" w:rsidR="00B656B3" w:rsidRDefault="00B656B3" w:rsidP="00B656B3">
      <w:pPr>
        <w:tabs>
          <w:tab w:val="center" w:pos="7938"/>
          <w:tab w:val="right" w:pos="10205"/>
        </w:tabs>
        <w:ind w:left="142"/>
        <w:rPr>
          <w:rFonts w:cs="Arial"/>
        </w:rPr>
      </w:pPr>
    </w:p>
    <w:p w14:paraId="2F20EF0C"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8- DOCUMENTS A PRODUIRE PAR LE SOUS-TRAITANT</w:t>
      </w:r>
    </w:p>
    <w:p w14:paraId="1D7F742E" w14:textId="77777777" w:rsidR="00B656B3" w:rsidRDefault="00B656B3" w:rsidP="00B656B3">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color w:val="FF0000"/>
        </w:rPr>
      </w:pPr>
      <w:r>
        <w:rPr>
          <w:rFonts w:cs="Arial"/>
          <w:color w:val="FF0000"/>
        </w:rPr>
        <w:t>(à joindre impérativement à la présente demande dûment remplie)</w:t>
      </w:r>
    </w:p>
    <w:p w14:paraId="3D98D3DD" w14:textId="77777777" w:rsidR="00B656B3" w:rsidRDefault="00B656B3" w:rsidP="00B656B3">
      <w:pPr>
        <w:tabs>
          <w:tab w:val="left" w:pos="284"/>
        </w:tabs>
        <w:jc w:val="both"/>
        <w:rPr>
          <w:rFonts w:cs="Arial"/>
        </w:rPr>
      </w:pPr>
    </w:p>
    <w:p w14:paraId="2B04A63E" w14:textId="77777777" w:rsidR="00B656B3" w:rsidRDefault="00B656B3" w:rsidP="00B656B3">
      <w:pPr>
        <w:ind w:left="851" w:hanging="284"/>
        <w:jc w:val="both"/>
        <w:rPr>
          <w:rFonts w:cs="Arial"/>
        </w:rPr>
      </w:pPr>
      <w:r>
        <w:rPr>
          <w:rFonts w:cs="Arial"/>
        </w:rPr>
        <w:t>1- Une plaquette ou une note décrivant les métiers et les spécialités de l’entreprise ;</w:t>
      </w:r>
    </w:p>
    <w:p w14:paraId="6C6A7402" w14:textId="77777777" w:rsidR="00B656B3" w:rsidRDefault="00B656B3" w:rsidP="00B656B3">
      <w:pPr>
        <w:ind w:left="851" w:hanging="284"/>
        <w:jc w:val="both"/>
        <w:rPr>
          <w:rFonts w:cs="Arial"/>
        </w:rPr>
      </w:pPr>
    </w:p>
    <w:p w14:paraId="4AF1689D" w14:textId="77777777" w:rsidR="00B656B3" w:rsidRDefault="00B656B3" w:rsidP="000C6618">
      <w:pPr>
        <w:pStyle w:val="Paragraphedeliste"/>
        <w:numPr>
          <w:ilvl w:val="0"/>
          <w:numId w:val="25"/>
        </w:numPr>
        <w:spacing w:line="240" w:lineRule="auto"/>
        <w:ind w:left="851" w:hanging="284"/>
        <w:rPr>
          <w:rFonts w:cs="Arial"/>
        </w:rPr>
      </w:pPr>
      <w:r>
        <w:rPr>
          <w:rFonts w:cs="Arial"/>
        </w:rPr>
        <w:t>Le cas échéant, la copie du ou des jugements prononcés si la société est en redressement judiciaire ;</w:t>
      </w:r>
    </w:p>
    <w:p w14:paraId="2A471A7D" w14:textId="77777777" w:rsidR="00B656B3" w:rsidRDefault="00B656B3" w:rsidP="00B656B3">
      <w:pPr>
        <w:ind w:left="851" w:hanging="284"/>
        <w:jc w:val="both"/>
        <w:rPr>
          <w:rFonts w:cs="Arial"/>
        </w:rPr>
      </w:pPr>
    </w:p>
    <w:p w14:paraId="04D003E2" w14:textId="77777777" w:rsidR="00B656B3" w:rsidRDefault="00B656B3" w:rsidP="000C6618">
      <w:pPr>
        <w:pStyle w:val="Paragraphedeliste"/>
        <w:numPr>
          <w:ilvl w:val="0"/>
          <w:numId w:val="25"/>
        </w:numPr>
        <w:spacing w:line="240" w:lineRule="auto"/>
        <w:ind w:left="851" w:hanging="284"/>
        <w:rPr>
          <w:rFonts w:cs="Arial"/>
        </w:rPr>
      </w:pPr>
      <w:r>
        <w:rPr>
          <w:rFonts w:cs="Arial"/>
        </w:rPr>
        <w:t xml:space="preserve">Les attestations d’assurance civile, professionnelle (décennale le cas échéant) en cours de </w:t>
      </w:r>
      <w:r>
        <w:rPr>
          <w:rFonts w:cs="Arial"/>
        </w:rPr>
        <w:br/>
        <w:t>validité ;</w:t>
      </w:r>
    </w:p>
    <w:p w14:paraId="3B3199BE" w14:textId="77777777" w:rsidR="00B656B3" w:rsidRDefault="00B656B3" w:rsidP="00B656B3">
      <w:pPr>
        <w:ind w:left="851" w:hanging="284"/>
        <w:rPr>
          <w:rFonts w:cs="Arial"/>
        </w:rPr>
      </w:pPr>
    </w:p>
    <w:p w14:paraId="78E3E10A" w14:textId="77777777" w:rsidR="00B656B3" w:rsidRDefault="00B656B3" w:rsidP="000C6618">
      <w:pPr>
        <w:pStyle w:val="Paragraphedeliste"/>
        <w:numPr>
          <w:ilvl w:val="0"/>
          <w:numId w:val="25"/>
        </w:numPr>
        <w:spacing w:line="240" w:lineRule="auto"/>
        <w:ind w:left="851" w:hanging="284"/>
        <w:rPr>
          <w:rFonts w:cs="Arial"/>
        </w:rPr>
      </w:pPr>
      <w:r>
        <w:rPr>
          <w:rFonts w:cs="Arial"/>
        </w:rPr>
        <w:t xml:space="preserve">Dans le cas d’emploi de salariés détachés, une copie de la déclaration de détachement effectuée sur le téléservice « SIPSI » du Ministère chargé du travail ; </w:t>
      </w:r>
    </w:p>
    <w:p w14:paraId="593D46B9" w14:textId="77777777" w:rsidR="00B656B3" w:rsidRDefault="00B656B3" w:rsidP="00B656B3">
      <w:pPr>
        <w:pStyle w:val="Paragraphedeliste"/>
        <w:ind w:left="851" w:hanging="284"/>
        <w:rPr>
          <w:rFonts w:cs="Arial"/>
        </w:rPr>
      </w:pPr>
    </w:p>
    <w:p w14:paraId="1ECF1E6C" w14:textId="77777777" w:rsidR="00B656B3" w:rsidRDefault="00B656B3" w:rsidP="00B656B3">
      <w:pPr>
        <w:tabs>
          <w:tab w:val="left" w:pos="851"/>
        </w:tabs>
        <w:ind w:left="851"/>
        <w:jc w:val="both"/>
        <w:rPr>
          <w:rFonts w:cs="Arial"/>
          <w:i/>
          <w:szCs w:val="22"/>
        </w:rPr>
      </w:pPr>
      <w:r>
        <w:rPr>
          <w:rFonts w:cs="Arial"/>
          <w:i/>
        </w:rPr>
        <w:t>(Pour toute demande d’acceptation d’un sous-traitant, le CEA refusera, en cas détachement de salarié(s) transnational, tout formulaire non accompagné de la déclaration de détachement)</w:t>
      </w:r>
      <w:r>
        <w:rPr>
          <w:rFonts w:cs="Arial"/>
          <w:i/>
          <w:szCs w:val="22"/>
        </w:rPr>
        <w:t>.</w:t>
      </w:r>
    </w:p>
    <w:p w14:paraId="0ACEC857" w14:textId="77777777" w:rsidR="00B656B3" w:rsidRDefault="00B656B3" w:rsidP="00B656B3">
      <w:pPr>
        <w:tabs>
          <w:tab w:val="left" w:pos="851"/>
        </w:tabs>
        <w:ind w:left="851" w:hanging="284"/>
        <w:jc w:val="both"/>
        <w:rPr>
          <w:rStyle w:val="lev"/>
          <w:b w:val="0"/>
          <w:color w:val="000000"/>
          <w:sz w:val="20"/>
          <w:szCs w:val="20"/>
          <w:shd w:val="clear" w:color="auto" w:fill="FFFFFF"/>
        </w:rPr>
      </w:pPr>
    </w:p>
    <w:p w14:paraId="39E86070" w14:textId="77777777" w:rsidR="00B656B3" w:rsidRDefault="00B656B3" w:rsidP="000C6618">
      <w:pPr>
        <w:pStyle w:val="Paragraphedeliste"/>
        <w:numPr>
          <w:ilvl w:val="0"/>
          <w:numId w:val="25"/>
        </w:numPr>
        <w:spacing w:line="240" w:lineRule="auto"/>
        <w:ind w:left="851" w:hanging="284"/>
      </w:pPr>
      <w:r>
        <w:rPr>
          <w:rFonts w:cs="Arial"/>
        </w:rPr>
        <w:t xml:space="preserve">L’attestation des indicateurs des risques professionnels délivrée sur le site </w:t>
      </w:r>
    </w:p>
    <w:p w14:paraId="22C87052" w14:textId="77777777" w:rsidR="00B656B3" w:rsidRDefault="00817E10" w:rsidP="00B656B3">
      <w:pPr>
        <w:pStyle w:val="Paragraphedeliste"/>
        <w:ind w:left="851"/>
        <w:rPr>
          <w:rFonts w:cs="Arial"/>
        </w:rPr>
      </w:pPr>
      <w:hyperlink r:id="rId35" w:history="1">
        <w:r w:rsidR="00B656B3">
          <w:rPr>
            <w:rStyle w:val="Lienhypertexte"/>
            <w:rFonts w:cs="Arial"/>
          </w:rPr>
          <w:t>https://www.net-entreprises.fr</w:t>
        </w:r>
      </w:hyperlink>
      <w:r w:rsidR="00B656B3">
        <w:rPr>
          <w:rFonts w:cs="Arial"/>
        </w:rPr>
        <w:t xml:space="preserve"> pour l’établissement intervenant.</w:t>
      </w:r>
    </w:p>
    <w:p w14:paraId="7E89C623" w14:textId="77777777" w:rsidR="00B656B3" w:rsidRDefault="00B656B3" w:rsidP="00B656B3">
      <w:pPr>
        <w:pStyle w:val="Paragraphedeliste"/>
        <w:ind w:left="851"/>
        <w:rPr>
          <w:rFonts w:cs="Arial"/>
        </w:rPr>
      </w:pPr>
    </w:p>
    <w:p w14:paraId="06833071" w14:textId="77777777" w:rsidR="00B656B3" w:rsidRDefault="00B656B3" w:rsidP="000C6618">
      <w:pPr>
        <w:pStyle w:val="Paragraphedeliste"/>
        <w:numPr>
          <w:ilvl w:val="0"/>
          <w:numId w:val="25"/>
        </w:numPr>
        <w:spacing w:line="240" w:lineRule="auto"/>
        <w:jc w:val="left"/>
        <w:rPr>
          <w:rFonts w:cs="Arial"/>
        </w:rPr>
      </w:pPr>
      <w:r>
        <w:rPr>
          <w:rFonts w:cs="Arial"/>
        </w:rPr>
        <w:t xml:space="preserve">Attestations et certificats délivrés par les administrations et organismes compétents prouvant que le candidat a satisfait à ses obligations fiscales et sociales ou documents équivalents en cas de candidats étrangers, </w:t>
      </w:r>
      <w:r>
        <w:rPr>
          <w:rFonts w:cs="Arial"/>
          <w:b/>
        </w:rPr>
        <w:t>datant de moins de six mois.</w:t>
      </w:r>
    </w:p>
    <w:p w14:paraId="71E61F1D" w14:textId="77777777" w:rsidR="00B656B3" w:rsidRDefault="00B656B3" w:rsidP="00B656B3">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lastRenderedPageBreak/>
        <w:t>9- SIGNATURE DES PARTIES</w:t>
      </w:r>
    </w:p>
    <w:p w14:paraId="244480FD" w14:textId="77777777" w:rsidR="00B656B3" w:rsidRDefault="00B656B3" w:rsidP="00B656B3">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B656B3" w14:paraId="1184720C" w14:textId="77777777" w:rsidTr="00B656B3">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731541A6" w14:textId="77777777" w:rsidR="00B656B3" w:rsidRDefault="00B656B3">
            <w:pPr>
              <w:spacing w:before="60" w:after="60" w:line="200" w:lineRule="exact"/>
              <w:jc w:val="center"/>
              <w:rPr>
                <w:rFonts w:cs="Arial"/>
              </w:rPr>
            </w:pPr>
            <w:r>
              <w:rPr>
                <w:rFonts w:cs="Arial"/>
                <w:b/>
                <w:bCs/>
              </w:rPr>
              <w:t>Signature des parties</w:t>
            </w:r>
          </w:p>
        </w:tc>
      </w:tr>
      <w:tr w:rsidR="00B656B3" w14:paraId="2641B9BE" w14:textId="77777777" w:rsidTr="00B656B3">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17E9D6" w14:textId="77777777" w:rsidR="00B656B3" w:rsidRDefault="00B656B3">
            <w:pPr>
              <w:spacing w:before="60"/>
              <w:rPr>
                <w:rFonts w:ascii="Times New Roman" w:hAnsi="Times New Roman"/>
              </w:rPr>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D72886A" w14:textId="77777777" w:rsidR="00B656B3" w:rsidRDefault="00B656B3">
            <w:pPr>
              <w:spacing w:before="60"/>
              <w:rPr>
                <w:rFonts w:cs="Arial"/>
              </w:rPr>
            </w:pPr>
            <w:r>
              <w:rPr>
                <w:rFonts w:cs="Arial"/>
              </w:rPr>
              <w:t>Nom, prénom et qualité du signataire :</w:t>
            </w:r>
          </w:p>
          <w:p w14:paraId="1DE823E6" w14:textId="77777777" w:rsidR="00B656B3" w:rsidRDefault="00B656B3">
            <w:pPr>
              <w:spacing w:before="60"/>
              <w:rPr>
                <w:rFonts w:cs="Arial"/>
              </w:rPr>
            </w:pPr>
            <w:r>
              <w:rPr>
                <w:rFonts w:cs="Arial"/>
              </w:rPr>
              <w:t> </w:t>
            </w:r>
          </w:p>
          <w:p w14:paraId="6DB5FCC7" w14:textId="77777777" w:rsidR="00B656B3" w:rsidRDefault="00B656B3">
            <w:pPr>
              <w:spacing w:before="60"/>
              <w:rPr>
                <w:rFonts w:cs="Arial"/>
              </w:rPr>
            </w:pPr>
          </w:p>
          <w:p w14:paraId="79AF5068" w14:textId="77777777" w:rsidR="00B656B3" w:rsidRDefault="00B656B3">
            <w:pPr>
              <w:spacing w:before="60"/>
              <w:rPr>
                <w:rFonts w:cs="Arial"/>
                <w:i/>
              </w:rPr>
            </w:pPr>
            <w:r>
              <w:rPr>
                <w:rFonts w:cs="Arial"/>
                <w:i/>
              </w:rPr>
              <w:t>Signature et tampon :</w:t>
            </w:r>
          </w:p>
          <w:p w14:paraId="55AC9832" w14:textId="77777777" w:rsidR="00B656B3" w:rsidRDefault="00B656B3">
            <w:pPr>
              <w:spacing w:before="60"/>
              <w:rPr>
                <w:rFonts w:cs="Arial"/>
              </w:rPr>
            </w:pPr>
          </w:p>
          <w:p w14:paraId="59579E17" w14:textId="77777777" w:rsidR="00B656B3" w:rsidRDefault="00B656B3">
            <w:pPr>
              <w:spacing w:before="60"/>
              <w:rPr>
                <w:rFonts w:cs="Arial"/>
              </w:rPr>
            </w:pPr>
            <w:r>
              <w:rPr>
                <w:rFonts w:cs="Arial"/>
              </w:rPr>
              <w:t> </w:t>
            </w:r>
          </w:p>
          <w:p w14:paraId="1158AFBA" w14:textId="77777777" w:rsidR="00B656B3" w:rsidRDefault="00B656B3">
            <w:pPr>
              <w:spacing w:before="60"/>
              <w:rPr>
                <w:rFonts w:cs="Arial"/>
              </w:rPr>
            </w:pPr>
          </w:p>
          <w:p w14:paraId="125A1E1B" w14:textId="77777777" w:rsidR="00B656B3" w:rsidRDefault="00B656B3">
            <w:pPr>
              <w:spacing w:before="60"/>
              <w:rPr>
                <w:rFonts w:cs="Arial"/>
              </w:rPr>
            </w:pPr>
            <w:r>
              <w:rPr>
                <w:rFonts w:cs="Arial"/>
              </w:rPr>
              <w:t xml:space="preserve">                                                                            Date : </w:t>
            </w:r>
          </w:p>
        </w:tc>
      </w:tr>
      <w:tr w:rsidR="00B656B3" w14:paraId="1F57CC6D" w14:textId="77777777" w:rsidTr="00B656B3">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7F6FE3" w14:textId="77777777" w:rsidR="00B656B3" w:rsidRDefault="00B656B3">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2DF42458" w14:textId="77777777" w:rsidR="00B656B3" w:rsidRDefault="00B656B3">
            <w:pPr>
              <w:spacing w:before="60"/>
              <w:rPr>
                <w:rFonts w:cs="Arial"/>
              </w:rPr>
            </w:pPr>
            <w:r>
              <w:rPr>
                <w:rFonts w:cs="Arial"/>
              </w:rPr>
              <w:t>Nom, prénom et qualité du signataire :</w:t>
            </w:r>
          </w:p>
          <w:p w14:paraId="0A230562" w14:textId="77777777" w:rsidR="00B656B3" w:rsidRDefault="00B656B3">
            <w:pPr>
              <w:spacing w:before="60"/>
              <w:rPr>
                <w:rFonts w:cs="Arial"/>
              </w:rPr>
            </w:pPr>
            <w:r>
              <w:rPr>
                <w:rFonts w:cs="Arial"/>
              </w:rPr>
              <w:t> </w:t>
            </w:r>
          </w:p>
          <w:p w14:paraId="7C924A07" w14:textId="77777777" w:rsidR="00B656B3" w:rsidRDefault="00B656B3">
            <w:pPr>
              <w:spacing w:before="60"/>
              <w:rPr>
                <w:rFonts w:cs="Arial"/>
                <w:i/>
              </w:rPr>
            </w:pPr>
          </w:p>
          <w:p w14:paraId="132EEF0C" w14:textId="77777777" w:rsidR="00B656B3" w:rsidRDefault="00B656B3">
            <w:pPr>
              <w:spacing w:before="60"/>
              <w:rPr>
                <w:rFonts w:cs="Arial"/>
                <w:i/>
              </w:rPr>
            </w:pPr>
            <w:r>
              <w:rPr>
                <w:rFonts w:cs="Arial"/>
                <w:i/>
              </w:rPr>
              <w:t>Signature et tampon :</w:t>
            </w:r>
          </w:p>
          <w:p w14:paraId="0A95669F" w14:textId="77777777" w:rsidR="00B656B3" w:rsidRDefault="00B656B3">
            <w:pPr>
              <w:spacing w:before="60"/>
              <w:rPr>
                <w:rFonts w:cs="Arial"/>
              </w:rPr>
            </w:pPr>
          </w:p>
          <w:p w14:paraId="208E8B46" w14:textId="77777777" w:rsidR="00B656B3" w:rsidRDefault="00B656B3">
            <w:pPr>
              <w:spacing w:before="60"/>
              <w:rPr>
                <w:rFonts w:cs="Arial"/>
              </w:rPr>
            </w:pPr>
            <w:r>
              <w:rPr>
                <w:rFonts w:cs="Arial"/>
              </w:rPr>
              <w:t> </w:t>
            </w:r>
          </w:p>
          <w:p w14:paraId="1781C809" w14:textId="77777777" w:rsidR="00B656B3" w:rsidRDefault="00B656B3">
            <w:pPr>
              <w:spacing w:before="60"/>
              <w:rPr>
                <w:rFonts w:cs="Arial"/>
              </w:rPr>
            </w:pPr>
            <w:r>
              <w:rPr>
                <w:rFonts w:cs="Arial"/>
              </w:rPr>
              <w:t> </w:t>
            </w:r>
          </w:p>
          <w:p w14:paraId="68E3BF4F" w14:textId="77777777" w:rsidR="00B656B3" w:rsidRDefault="00B656B3">
            <w:pPr>
              <w:spacing w:before="60"/>
              <w:rPr>
                <w:rFonts w:cs="Arial"/>
              </w:rPr>
            </w:pPr>
          </w:p>
          <w:p w14:paraId="042F22D4" w14:textId="77777777" w:rsidR="00B656B3" w:rsidRDefault="00B656B3">
            <w:pPr>
              <w:spacing w:before="60"/>
              <w:rPr>
                <w:rFonts w:cs="Arial"/>
              </w:rPr>
            </w:pPr>
            <w:r>
              <w:rPr>
                <w:rFonts w:cs="Arial"/>
              </w:rPr>
              <w:t>                                                                            Date :</w:t>
            </w:r>
          </w:p>
        </w:tc>
      </w:tr>
      <w:tr w:rsidR="00B656B3" w14:paraId="3B02F567" w14:textId="77777777" w:rsidTr="00B656B3">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4A27ED" w14:textId="77777777" w:rsidR="00B656B3" w:rsidRDefault="00B656B3">
            <w:pPr>
              <w:spacing w:before="60"/>
              <w:rPr>
                <w:rFonts w:cs="Arial"/>
              </w:rPr>
            </w:pPr>
            <w:r>
              <w:rPr>
                <w:rFonts w:cs="Arial"/>
              </w:rPr>
              <w:t>Avis du Responsable d’unité technique CEA</w:t>
            </w:r>
          </w:p>
          <w:p w14:paraId="65EA56A8" w14:textId="77777777" w:rsidR="00B656B3" w:rsidRDefault="00B656B3">
            <w:pPr>
              <w:rPr>
                <w:rFonts w:ascii="Times New Roman" w:hAnsi="Times New Roman"/>
              </w:rPr>
            </w:pPr>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A0B67A2" w14:textId="77777777" w:rsidR="00B656B3" w:rsidRDefault="00B656B3">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5293B4AD" w14:textId="77777777" w:rsidR="00B656B3" w:rsidRDefault="00B656B3">
            <w:pPr>
              <w:spacing w:before="60"/>
              <w:rPr>
                <w:rFonts w:cs="Arial"/>
              </w:rPr>
            </w:pPr>
            <w:r>
              <w:rPr>
                <w:rFonts w:cs="Arial"/>
              </w:rPr>
              <w:t>Nom, prénom :</w:t>
            </w:r>
          </w:p>
          <w:p w14:paraId="0787303C" w14:textId="77777777" w:rsidR="00B656B3" w:rsidRDefault="00B656B3">
            <w:pPr>
              <w:rPr>
                <w:rFonts w:cs="Arial"/>
              </w:rPr>
            </w:pPr>
            <w:r>
              <w:rPr>
                <w:rFonts w:cs="Arial"/>
              </w:rPr>
              <w:t> </w:t>
            </w:r>
          </w:p>
          <w:p w14:paraId="68522A09" w14:textId="77777777" w:rsidR="00B656B3" w:rsidRDefault="00B656B3">
            <w:pPr>
              <w:rPr>
                <w:rFonts w:cs="Arial"/>
              </w:rPr>
            </w:pPr>
          </w:p>
          <w:p w14:paraId="33239CF9" w14:textId="77777777" w:rsidR="00B656B3" w:rsidRDefault="00B656B3">
            <w:pPr>
              <w:rPr>
                <w:rFonts w:cs="Arial"/>
              </w:rPr>
            </w:pPr>
            <w:r>
              <w:rPr>
                <w:rFonts w:cs="Arial"/>
                <w:i/>
              </w:rPr>
              <w:t>Signature :</w:t>
            </w:r>
          </w:p>
          <w:p w14:paraId="7849C00A" w14:textId="77777777" w:rsidR="00B656B3" w:rsidRDefault="00B656B3">
            <w:pPr>
              <w:rPr>
                <w:rFonts w:ascii="Times New Roman" w:hAnsi="Times New Roman"/>
              </w:rPr>
            </w:pPr>
          </w:p>
          <w:p w14:paraId="405939B1" w14:textId="77777777" w:rsidR="00B656B3" w:rsidRDefault="00B656B3">
            <w:pPr>
              <w:rPr>
                <w:rFonts w:cs="Arial"/>
              </w:rPr>
            </w:pPr>
          </w:p>
          <w:p w14:paraId="3A071118" w14:textId="77777777" w:rsidR="00B656B3" w:rsidRDefault="00B656B3">
            <w:pPr>
              <w:rPr>
                <w:rFonts w:cs="Arial"/>
              </w:rPr>
            </w:pPr>
          </w:p>
          <w:p w14:paraId="3C279EBC" w14:textId="77777777" w:rsidR="00B656B3" w:rsidRDefault="00B656B3">
            <w:pPr>
              <w:rPr>
                <w:rFonts w:ascii="Times New Roman" w:hAnsi="Times New Roman"/>
              </w:rPr>
            </w:pPr>
            <w:r>
              <w:rPr>
                <w:rFonts w:cs="Arial"/>
              </w:rPr>
              <w:t>Commentaires :</w:t>
            </w:r>
          </w:p>
          <w:p w14:paraId="5701640B" w14:textId="77777777" w:rsidR="00B656B3" w:rsidRDefault="00B656B3">
            <w:pPr>
              <w:rPr>
                <w:rFonts w:cs="Arial"/>
              </w:rPr>
            </w:pPr>
            <w:r>
              <w:rPr>
                <w:rFonts w:cs="Arial"/>
              </w:rPr>
              <w:t> </w:t>
            </w:r>
          </w:p>
          <w:p w14:paraId="6B67DA5A" w14:textId="77777777" w:rsidR="00B656B3" w:rsidRDefault="00B656B3">
            <w:pPr>
              <w:rPr>
                <w:rFonts w:cs="Arial"/>
              </w:rPr>
            </w:pPr>
          </w:p>
          <w:p w14:paraId="0A309F2B" w14:textId="77777777" w:rsidR="00B656B3" w:rsidRDefault="00B656B3">
            <w:pPr>
              <w:rPr>
                <w:rFonts w:cs="Arial"/>
              </w:rPr>
            </w:pPr>
          </w:p>
          <w:p w14:paraId="0656DA77" w14:textId="77777777" w:rsidR="00B656B3" w:rsidRDefault="00B656B3">
            <w:pPr>
              <w:rPr>
                <w:rFonts w:ascii="Times New Roman" w:hAnsi="Times New Roman"/>
              </w:rPr>
            </w:pPr>
          </w:p>
          <w:p w14:paraId="4D07B04A" w14:textId="77777777" w:rsidR="00B656B3" w:rsidRDefault="00B656B3">
            <w:r>
              <w:rPr>
                <w:rFonts w:cs="Arial"/>
              </w:rPr>
              <w:t xml:space="preserve">                                                                            Date : </w:t>
            </w:r>
          </w:p>
        </w:tc>
      </w:tr>
      <w:tr w:rsidR="00B656B3" w14:paraId="0344FD56" w14:textId="77777777" w:rsidTr="00B656B3">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8D472E" w14:textId="77777777" w:rsidR="00B656B3" w:rsidRDefault="00B656B3">
            <w:pPr>
              <w:rPr>
                <w:rFonts w:cs="Arial"/>
                <w:b/>
              </w:rPr>
            </w:pPr>
          </w:p>
          <w:p w14:paraId="75F0BCF3" w14:textId="77777777" w:rsidR="00B656B3" w:rsidRDefault="00B656B3">
            <w:pPr>
              <w:rPr>
                <w:rFonts w:ascii="Times New Roman" w:hAnsi="Times New Roman"/>
              </w:rPr>
            </w:pPr>
            <w:r>
              <w:rPr>
                <w:rFonts w:cs="Arial"/>
                <w:b/>
              </w:rPr>
              <w:t>Décision du CEA</w:t>
            </w:r>
            <w:r>
              <w:rPr>
                <w:rFonts w:cs="Arial"/>
              </w:rPr>
              <w:t xml:space="preserve"> en application du Code d’organisation du CEA et des circulaires d’application  </w:t>
            </w:r>
          </w:p>
          <w:p w14:paraId="2F8D9F41" w14:textId="77777777" w:rsidR="00B656B3" w:rsidRDefault="00B656B3">
            <w:pPr>
              <w:tabs>
                <w:tab w:val="left" w:pos="1980"/>
              </w:tabs>
              <w:rPr>
                <w:b/>
              </w:rPr>
            </w:pPr>
            <w:r>
              <w:rPr>
                <w:rFonts w:cs="Arial"/>
              </w:rPr>
              <w:br/>
            </w:r>
            <w:r>
              <w:rPr>
                <w:rFonts w:cs="Arial"/>
                <w:b/>
              </w:rPr>
              <w:t>Accord          </w:t>
            </w:r>
            <w:r>
              <w:rPr>
                <w:rFonts w:cs="Arial"/>
                <w:b/>
              </w:rPr>
              <w:tab/>
            </w:r>
            <w:sdt>
              <w:sdtPr>
                <w:rPr>
                  <w:rFonts w:cs="Arial"/>
                  <w:b/>
                </w:rPr>
                <w:id w:val="-2047206158"/>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p>
          <w:p w14:paraId="67234685" w14:textId="77777777" w:rsidR="00B656B3" w:rsidRDefault="00B656B3">
            <w:pPr>
              <w:tabs>
                <w:tab w:val="left" w:pos="1980"/>
              </w:tabs>
            </w:pPr>
            <w:r>
              <w:rPr>
                <w:rFonts w:cs="Arial"/>
                <w:b/>
              </w:rPr>
              <w:t>Refus (à motiver*)</w:t>
            </w:r>
            <w:r>
              <w:rPr>
                <w:rFonts w:cs="Arial"/>
                <w:b/>
              </w:rPr>
              <w:tab/>
            </w:r>
            <w:sdt>
              <w:sdtPr>
                <w:rPr>
                  <w:rFonts w:cs="Arial"/>
                  <w:b/>
                </w:rPr>
                <w:id w:val="-157897466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F554836" w14:textId="77777777" w:rsidR="00B656B3" w:rsidRDefault="00B656B3">
            <w:pPr>
              <w:rPr>
                <w:rFonts w:cs="Arial"/>
              </w:rPr>
            </w:pPr>
          </w:p>
          <w:p w14:paraId="15C02F0A" w14:textId="77777777" w:rsidR="00B656B3" w:rsidRDefault="00B656B3">
            <w:pPr>
              <w:rPr>
                <w:rFonts w:ascii="Times New Roman" w:hAnsi="Times New Roman"/>
              </w:rPr>
            </w:pPr>
            <w:r>
              <w:rPr>
                <w:rFonts w:cs="Arial"/>
              </w:rPr>
              <w:t>Nom, prénom :</w:t>
            </w:r>
          </w:p>
          <w:p w14:paraId="08D949EF" w14:textId="77777777" w:rsidR="00B656B3" w:rsidRDefault="00B656B3">
            <w:r>
              <w:rPr>
                <w:rFonts w:cs="Arial"/>
              </w:rPr>
              <w:t> </w:t>
            </w:r>
          </w:p>
          <w:p w14:paraId="12F60B40" w14:textId="77777777" w:rsidR="00B656B3" w:rsidRDefault="00B656B3">
            <w:pPr>
              <w:rPr>
                <w:rFonts w:cs="Arial"/>
              </w:rPr>
            </w:pPr>
          </w:p>
          <w:p w14:paraId="041A5D49" w14:textId="77777777" w:rsidR="00B656B3" w:rsidRDefault="00B656B3">
            <w:pPr>
              <w:rPr>
                <w:rFonts w:cs="Arial"/>
              </w:rPr>
            </w:pPr>
            <w:r>
              <w:rPr>
                <w:rFonts w:cs="Arial"/>
                <w:i/>
              </w:rPr>
              <w:t>Signature :</w:t>
            </w:r>
          </w:p>
          <w:p w14:paraId="0279747E" w14:textId="77777777" w:rsidR="00B656B3" w:rsidRDefault="00B656B3">
            <w:pPr>
              <w:rPr>
                <w:rFonts w:ascii="Times New Roman" w:hAnsi="Times New Roman"/>
              </w:rPr>
            </w:pPr>
          </w:p>
          <w:p w14:paraId="0876B761" w14:textId="77777777" w:rsidR="00B656B3" w:rsidRDefault="00B656B3"/>
          <w:p w14:paraId="4D65C128" w14:textId="77777777" w:rsidR="00B656B3" w:rsidRDefault="00B656B3"/>
          <w:p w14:paraId="53AFFFDA" w14:textId="77777777" w:rsidR="00B656B3" w:rsidRDefault="00B656B3"/>
          <w:p w14:paraId="21F72111" w14:textId="77777777" w:rsidR="00B656B3" w:rsidRDefault="00B656B3">
            <w:pPr>
              <w:rPr>
                <w:rFonts w:cs="Arial"/>
              </w:rPr>
            </w:pPr>
            <w:r>
              <w:rPr>
                <w:rFonts w:cs="Arial"/>
              </w:rPr>
              <w:t> </w:t>
            </w:r>
          </w:p>
          <w:p w14:paraId="20BC5EF9" w14:textId="77777777" w:rsidR="00B656B3" w:rsidRDefault="00B656B3">
            <w:pPr>
              <w:rPr>
                <w:rFonts w:cs="Arial"/>
              </w:rPr>
            </w:pPr>
            <w:r>
              <w:rPr>
                <w:rFonts w:cs="Arial"/>
              </w:rPr>
              <w:t>Commentaires :</w:t>
            </w:r>
          </w:p>
          <w:p w14:paraId="7594291B" w14:textId="77777777" w:rsidR="00B656B3" w:rsidRDefault="00B656B3">
            <w:pPr>
              <w:rPr>
                <w:rFonts w:cs="Arial"/>
              </w:rPr>
            </w:pPr>
          </w:p>
          <w:p w14:paraId="4FF9E8EB" w14:textId="77777777" w:rsidR="00B656B3" w:rsidRDefault="00B656B3">
            <w:pPr>
              <w:rPr>
                <w:rFonts w:cs="Arial"/>
              </w:rPr>
            </w:pPr>
          </w:p>
          <w:p w14:paraId="41695FCE" w14:textId="77777777" w:rsidR="00B656B3" w:rsidRDefault="00B656B3">
            <w:pPr>
              <w:rPr>
                <w:rFonts w:cs="Arial"/>
              </w:rPr>
            </w:pPr>
          </w:p>
          <w:p w14:paraId="028D32EA" w14:textId="77777777" w:rsidR="00B656B3" w:rsidRDefault="00B656B3">
            <w:pPr>
              <w:rPr>
                <w:rFonts w:ascii="Times New Roman" w:hAnsi="Times New Roman"/>
              </w:rPr>
            </w:pPr>
          </w:p>
          <w:p w14:paraId="7DE6DCA6" w14:textId="77777777" w:rsidR="00B656B3" w:rsidRDefault="00B656B3">
            <w:r>
              <w:rPr>
                <w:rFonts w:cs="Arial"/>
              </w:rPr>
              <w:t> </w:t>
            </w:r>
          </w:p>
          <w:p w14:paraId="1CABBB81" w14:textId="77777777" w:rsidR="00B656B3" w:rsidRDefault="00B656B3">
            <w:r>
              <w:rPr>
                <w:rFonts w:cs="Arial"/>
              </w:rPr>
              <w:t xml:space="preserve">                                                                            Date : </w:t>
            </w:r>
          </w:p>
        </w:tc>
      </w:tr>
    </w:tbl>
    <w:p w14:paraId="08B78BEF" w14:textId="77777777" w:rsidR="00B656B3" w:rsidRDefault="00B656B3" w:rsidP="00B656B3">
      <w:pPr>
        <w:rPr>
          <w:rFonts w:ascii="Calibri" w:eastAsiaTheme="minorHAnsi" w:hAnsi="Calibri" w:cs="Calibri"/>
          <w:szCs w:val="22"/>
          <w:lang w:eastAsia="en-US"/>
        </w:rPr>
      </w:pPr>
      <w:r>
        <w:rPr>
          <w:color w:val="1F497D"/>
        </w:rPr>
        <w:t> </w:t>
      </w:r>
    </w:p>
    <w:p w14:paraId="04801271" w14:textId="77777777" w:rsidR="00B656B3" w:rsidRDefault="00B656B3" w:rsidP="00B656B3">
      <w:pPr>
        <w:rPr>
          <w:rFonts w:ascii="Calibri" w:eastAsiaTheme="minorHAnsi" w:hAnsi="Calibri" w:cs="Calibri"/>
          <w:szCs w:val="22"/>
          <w:lang w:eastAsia="en-US"/>
        </w:rPr>
      </w:pPr>
      <w:r>
        <w:rPr>
          <w:rFonts w:cs="Arial"/>
          <w:sz w:val="28"/>
        </w:rPr>
        <w:lastRenderedPageBreak/>
        <w:t>*</w:t>
      </w:r>
      <w:r>
        <w:rPr>
          <w:rFonts w:cs="Arial"/>
        </w:rPr>
        <w:t xml:space="preserve"> Les motifs de refus sont par exemple : le montant de la sous-traitance anormalement bas, les capacités insuffisantes du sous-traitant qui sont susceptibles de nuire à la bonne exécution du marché public, le sous-traitant qui tombe sous le coup d’une interdiction de soumissionner, l’existence d’un nantissement ou d’une cession de créance qui ferait obstacle au paiement direct du sous-traitant.</w:t>
      </w:r>
    </w:p>
    <w:p w14:paraId="40502F84" w14:textId="77777777" w:rsidR="00B656B3" w:rsidRDefault="00B656B3" w:rsidP="00B656B3">
      <w:pPr>
        <w:tabs>
          <w:tab w:val="left" w:pos="7840"/>
        </w:tabs>
        <w:rPr>
          <w:rFonts w:cs="Arial"/>
          <w:sz w:val="20"/>
          <w:szCs w:val="20"/>
        </w:rPr>
      </w:pPr>
    </w:p>
    <w:p w14:paraId="76C12FE0" w14:textId="77777777" w:rsidR="00411BC6" w:rsidRPr="007F4B66"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Cs w:val="22"/>
        </w:rPr>
        <w:sectPr w:rsidR="00411BC6" w:rsidRPr="007F4B66" w:rsidSect="00884628">
          <w:headerReference w:type="default" r:id="rId36"/>
          <w:footerReference w:type="default" r:id="rId37"/>
          <w:pgSz w:w="11906" w:h="16838"/>
          <w:pgMar w:top="719" w:right="1418" w:bottom="1079" w:left="1418" w:header="720" w:footer="720" w:gutter="0"/>
          <w:pgNumType w:start="1"/>
          <w:cols w:space="720"/>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38"/>
          <w:footerReference w:type="default" r:id="rId39"/>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91" w:name="_Toc496684292"/>
      <w:bookmarkStart w:id="92" w:name="_Toc8494172"/>
      <w:bookmarkStart w:id="93"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91"/>
      <w:bookmarkEnd w:id="92"/>
      <w:bookmarkEnd w:id="93"/>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rFonts w:cs="Arial"/>
          <w:szCs w:val="22"/>
        </w:rPr>
      </w:pPr>
    </w:p>
    <w:p w14:paraId="054B8DF6" w14:textId="77777777" w:rsidR="005A6817" w:rsidRDefault="005A6817" w:rsidP="00411BC6">
      <w:pPr>
        <w:tabs>
          <w:tab w:val="left" w:pos="3970"/>
          <w:tab w:val="left" w:pos="5670"/>
        </w:tabs>
        <w:spacing w:line="240" w:lineRule="exact"/>
        <w:ind w:left="851"/>
        <w:rPr>
          <w:ins w:id="94" w:author="BOUE Karine" w:date="2025-04-18T14:58:00Z"/>
          <w:rFonts w:cs="Arial"/>
          <w:szCs w:val="22"/>
        </w:rPr>
        <w:sectPr w:rsidR="005A6817" w:rsidSect="00884628">
          <w:footerReference w:type="default" r:id="rId40"/>
          <w:pgSz w:w="11906" w:h="16838"/>
          <w:pgMar w:top="719" w:right="1418" w:bottom="1079" w:left="1418" w:header="720" w:footer="720" w:gutter="0"/>
          <w:pgNumType w:start="1"/>
          <w:cols w:space="720"/>
        </w:sectPr>
      </w:pPr>
    </w:p>
    <w:p w14:paraId="578A56FE" w14:textId="102F653D" w:rsidR="005A6817" w:rsidRPr="0070057C" w:rsidRDefault="005A6817"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1330AB77"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w:t>
    </w:r>
    <w:r w:rsidR="00DF37E4">
      <w:rPr>
        <w:sz w:val="16"/>
        <w:szCs w:val="16"/>
      </w:rPr>
      <w:t>5-02957-NB</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82EB" w14:textId="12632F5E" w:rsidR="00E95FFB" w:rsidRPr="0090513A" w:rsidRDefault="00E95FFB" w:rsidP="00884628">
    <w:pPr>
      <w:rPr>
        <w:i/>
        <w:color w:val="808080"/>
        <w:sz w:val="16"/>
        <w:szCs w:val="16"/>
      </w:rPr>
    </w:pPr>
    <w:r>
      <w:rPr>
        <w:rStyle w:val="Numrodepage"/>
        <w:sz w:val="16"/>
        <w:szCs w:val="16"/>
      </w:rPr>
      <w:t xml:space="preserve">Annexe n° 1 </w:t>
    </w:r>
    <w:r w:rsidRPr="0090513A">
      <w:rPr>
        <w:rStyle w:val="Numrodepage"/>
        <w:sz w:val="16"/>
        <w:szCs w:val="16"/>
      </w:rPr>
      <w:t>–</w:t>
    </w:r>
    <w:r>
      <w:rPr>
        <w:rStyle w:val="Numrodepage"/>
        <w:sz w:val="16"/>
        <w:szCs w:val="16"/>
      </w:rPr>
      <w:t xml:space="preserve"> Demande d’acceptation d’un sous-traitant</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13</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C0DE" w14:textId="77777777" w:rsidR="00E95FFB" w:rsidRDefault="00E95F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7"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1"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8"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01A0501"/>
    <w:multiLevelType w:val="hybridMultilevel"/>
    <w:tmpl w:val="CFA475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4"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6"/>
  </w:num>
  <w:num w:numId="4">
    <w:abstractNumId w:val="17"/>
  </w:num>
  <w:num w:numId="5">
    <w:abstractNumId w:val="9"/>
  </w:num>
  <w:num w:numId="6">
    <w:abstractNumId w:val="29"/>
  </w:num>
  <w:num w:numId="7">
    <w:abstractNumId w:val="31"/>
  </w:num>
  <w:num w:numId="8">
    <w:abstractNumId w:val="14"/>
  </w:num>
  <w:num w:numId="9">
    <w:abstractNumId w:val="7"/>
  </w:num>
  <w:num w:numId="10">
    <w:abstractNumId w:val="22"/>
  </w:num>
  <w:num w:numId="11">
    <w:abstractNumId w:val="13"/>
  </w:num>
  <w:num w:numId="12">
    <w:abstractNumId w:val="28"/>
  </w:num>
  <w:num w:numId="13">
    <w:abstractNumId w:val="34"/>
  </w:num>
  <w:num w:numId="14">
    <w:abstractNumId w:val="10"/>
  </w:num>
  <w:num w:numId="15">
    <w:abstractNumId w:val="32"/>
  </w:num>
  <w:num w:numId="16">
    <w:abstractNumId w:val="8"/>
  </w:num>
  <w:num w:numId="17">
    <w:abstractNumId w:val="15"/>
  </w:num>
  <w:num w:numId="18">
    <w:abstractNumId w:val="4"/>
  </w:num>
  <w:num w:numId="19">
    <w:abstractNumId w:val="3"/>
  </w:num>
  <w:num w:numId="20">
    <w:abstractNumId w:val="20"/>
  </w:num>
  <w:num w:numId="21">
    <w:abstractNumId w:val="25"/>
  </w:num>
  <w:num w:numId="22">
    <w:abstractNumId w:val="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4"/>
  </w:num>
  <w:num w:numId="30">
    <w:abstractNumId w:val="21"/>
  </w:num>
  <w:num w:numId="31">
    <w:abstractNumId w:val="35"/>
  </w:num>
  <w:num w:numId="32">
    <w:abstractNumId w:val="19"/>
  </w:num>
  <w:num w:numId="33">
    <w:abstractNumId w:val="11"/>
  </w:num>
  <w:num w:numId="34">
    <w:abstractNumId w:val="30"/>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0812"/>
    <w:rsid w:val="00094351"/>
    <w:rsid w:val="000A124B"/>
    <w:rsid w:val="000A25AD"/>
    <w:rsid w:val="000A3661"/>
    <w:rsid w:val="000A4823"/>
    <w:rsid w:val="000B67BD"/>
    <w:rsid w:val="000C2C75"/>
    <w:rsid w:val="000C6618"/>
    <w:rsid w:val="000C6A38"/>
    <w:rsid w:val="000D28B7"/>
    <w:rsid w:val="000E5B9B"/>
    <w:rsid w:val="000F0940"/>
    <w:rsid w:val="000F6AF3"/>
    <w:rsid w:val="00103FBB"/>
    <w:rsid w:val="00112065"/>
    <w:rsid w:val="001235FE"/>
    <w:rsid w:val="0012385C"/>
    <w:rsid w:val="00123AC5"/>
    <w:rsid w:val="00130619"/>
    <w:rsid w:val="001320EA"/>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45566"/>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2F68ED"/>
    <w:rsid w:val="002F7308"/>
    <w:rsid w:val="00311FA8"/>
    <w:rsid w:val="00315127"/>
    <w:rsid w:val="00316122"/>
    <w:rsid w:val="00317D55"/>
    <w:rsid w:val="00321C32"/>
    <w:rsid w:val="00323FA1"/>
    <w:rsid w:val="00326FC7"/>
    <w:rsid w:val="003327D9"/>
    <w:rsid w:val="00344154"/>
    <w:rsid w:val="003520DB"/>
    <w:rsid w:val="0035216F"/>
    <w:rsid w:val="00356144"/>
    <w:rsid w:val="00360235"/>
    <w:rsid w:val="00375218"/>
    <w:rsid w:val="0037749D"/>
    <w:rsid w:val="00380114"/>
    <w:rsid w:val="00380801"/>
    <w:rsid w:val="00391C98"/>
    <w:rsid w:val="003A0DCA"/>
    <w:rsid w:val="003A6AE6"/>
    <w:rsid w:val="003B2D22"/>
    <w:rsid w:val="003B6B71"/>
    <w:rsid w:val="003D2366"/>
    <w:rsid w:val="003D3126"/>
    <w:rsid w:val="003D64B4"/>
    <w:rsid w:val="003E0A8D"/>
    <w:rsid w:val="003E3928"/>
    <w:rsid w:val="003F0779"/>
    <w:rsid w:val="003F0ADC"/>
    <w:rsid w:val="003F7F09"/>
    <w:rsid w:val="003F7F72"/>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3956"/>
    <w:rsid w:val="004B5C77"/>
    <w:rsid w:val="004E2CD7"/>
    <w:rsid w:val="004E7B4A"/>
    <w:rsid w:val="004F3A1B"/>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85395"/>
    <w:rsid w:val="005918E1"/>
    <w:rsid w:val="005931AB"/>
    <w:rsid w:val="00597FE9"/>
    <w:rsid w:val="005A100E"/>
    <w:rsid w:val="005A33A2"/>
    <w:rsid w:val="005A33C4"/>
    <w:rsid w:val="005A6817"/>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966C3"/>
    <w:rsid w:val="007A16F0"/>
    <w:rsid w:val="007A1B93"/>
    <w:rsid w:val="007A3AD8"/>
    <w:rsid w:val="007A730E"/>
    <w:rsid w:val="007B458D"/>
    <w:rsid w:val="007B4848"/>
    <w:rsid w:val="007B61AD"/>
    <w:rsid w:val="007B7D62"/>
    <w:rsid w:val="007C2E71"/>
    <w:rsid w:val="007C3F91"/>
    <w:rsid w:val="007D1C93"/>
    <w:rsid w:val="007F4B66"/>
    <w:rsid w:val="00800058"/>
    <w:rsid w:val="00817E10"/>
    <w:rsid w:val="008224CE"/>
    <w:rsid w:val="00834F6B"/>
    <w:rsid w:val="008353D5"/>
    <w:rsid w:val="00840ACF"/>
    <w:rsid w:val="00841F65"/>
    <w:rsid w:val="00844F6F"/>
    <w:rsid w:val="00853AA2"/>
    <w:rsid w:val="00853CB8"/>
    <w:rsid w:val="00855FB4"/>
    <w:rsid w:val="0087099D"/>
    <w:rsid w:val="00871F2C"/>
    <w:rsid w:val="00875AD7"/>
    <w:rsid w:val="00876BE3"/>
    <w:rsid w:val="0088013A"/>
    <w:rsid w:val="00884628"/>
    <w:rsid w:val="00884E2B"/>
    <w:rsid w:val="00892FFF"/>
    <w:rsid w:val="00895B44"/>
    <w:rsid w:val="008B77BA"/>
    <w:rsid w:val="008C3128"/>
    <w:rsid w:val="008D3EE9"/>
    <w:rsid w:val="008E5FE2"/>
    <w:rsid w:val="008F571E"/>
    <w:rsid w:val="00923CC4"/>
    <w:rsid w:val="009318F9"/>
    <w:rsid w:val="0093364C"/>
    <w:rsid w:val="009430DB"/>
    <w:rsid w:val="009438CF"/>
    <w:rsid w:val="0094523A"/>
    <w:rsid w:val="00956F53"/>
    <w:rsid w:val="0096263C"/>
    <w:rsid w:val="00963798"/>
    <w:rsid w:val="00965C8F"/>
    <w:rsid w:val="009660F3"/>
    <w:rsid w:val="00972977"/>
    <w:rsid w:val="0097565B"/>
    <w:rsid w:val="0098146B"/>
    <w:rsid w:val="00993074"/>
    <w:rsid w:val="00994AC3"/>
    <w:rsid w:val="0099622B"/>
    <w:rsid w:val="00997E78"/>
    <w:rsid w:val="009A36F6"/>
    <w:rsid w:val="009D4EED"/>
    <w:rsid w:val="009D5E2F"/>
    <w:rsid w:val="009E6BB3"/>
    <w:rsid w:val="009F04C8"/>
    <w:rsid w:val="00A00720"/>
    <w:rsid w:val="00A02B9F"/>
    <w:rsid w:val="00A040F0"/>
    <w:rsid w:val="00A17510"/>
    <w:rsid w:val="00A213EF"/>
    <w:rsid w:val="00A23795"/>
    <w:rsid w:val="00A40707"/>
    <w:rsid w:val="00A5688F"/>
    <w:rsid w:val="00A66812"/>
    <w:rsid w:val="00A74F1D"/>
    <w:rsid w:val="00A756F7"/>
    <w:rsid w:val="00A80251"/>
    <w:rsid w:val="00A81424"/>
    <w:rsid w:val="00A816BD"/>
    <w:rsid w:val="00A872D0"/>
    <w:rsid w:val="00AA15B5"/>
    <w:rsid w:val="00AA39EC"/>
    <w:rsid w:val="00AA7569"/>
    <w:rsid w:val="00AB1EDB"/>
    <w:rsid w:val="00AC40AE"/>
    <w:rsid w:val="00AC6075"/>
    <w:rsid w:val="00AD0157"/>
    <w:rsid w:val="00AE29FC"/>
    <w:rsid w:val="00AE3228"/>
    <w:rsid w:val="00B0067E"/>
    <w:rsid w:val="00B154DD"/>
    <w:rsid w:val="00B173BB"/>
    <w:rsid w:val="00B17FB2"/>
    <w:rsid w:val="00B253D7"/>
    <w:rsid w:val="00B367EF"/>
    <w:rsid w:val="00B51202"/>
    <w:rsid w:val="00B529DB"/>
    <w:rsid w:val="00B565E0"/>
    <w:rsid w:val="00B57D60"/>
    <w:rsid w:val="00B64002"/>
    <w:rsid w:val="00B656B3"/>
    <w:rsid w:val="00B804DB"/>
    <w:rsid w:val="00B8737E"/>
    <w:rsid w:val="00B93988"/>
    <w:rsid w:val="00B954B1"/>
    <w:rsid w:val="00B96EDC"/>
    <w:rsid w:val="00B97118"/>
    <w:rsid w:val="00BB26FB"/>
    <w:rsid w:val="00BC3D22"/>
    <w:rsid w:val="00BC6EB3"/>
    <w:rsid w:val="00BC7D2A"/>
    <w:rsid w:val="00BD3453"/>
    <w:rsid w:val="00BD791E"/>
    <w:rsid w:val="00BE11B5"/>
    <w:rsid w:val="00BF0D71"/>
    <w:rsid w:val="00BF2027"/>
    <w:rsid w:val="00BF20F0"/>
    <w:rsid w:val="00BF3A10"/>
    <w:rsid w:val="00C14F0B"/>
    <w:rsid w:val="00C15D04"/>
    <w:rsid w:val="00C16061"/>
    <w:rsid w:val="00C40393"/>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287F"/>
    <w:rsid w:val="00D9709C"/>
    <w:rsid w:val="00DB527F"/>
    <w:rsid w:val="00DB532B"/>
    <w:rsid w:val="00DC64EC"/>
    <w:rsid w:val="00DD3CA7"/>
    <w:rsid w:val="00DE15C1"/>
    <w:rsid w:val="00DF37E4"/>
    <w:rsid w:val="00DF4648"/>
    <w:rsid w:val="00E02870"/>
    <w:rsid w:val="00E06E1B"/>
    <w:rsid w:val="00E119F2"/>
    <w:rsid w:val="00E17835"/>
    <w:rsid w:val="00E23DDA"/>
    <w:rsid w:val="00E24943"/>
    <w:rsid w:val="00E24A1D"/>
    <w:rsid w:val="00E26820"/>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D671E"/>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ountry-region"/>
  <w:shapeDefaults>
    <o:shapedefaults v:ext="edit" spidmax="153601"/>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4"/>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link w:val="ParagraphedelisteCar"/>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15"/>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customStyle="1" w:styleId="ParagraphedelisteCar">
    <w:name w:val="Paragraphe de liste Car"/>
    <w:link w:val="Paragraphedeliste"/>
    <w:uiPriority w:val="34"/>
    <w:locked/>
    <w:rsid w:val="00090812"/>
    <w:rPr>
      <w:rFonts w:ascii="Arial" w:hAnsi="Arial"/>
      <w:szCs w:val="24"/>
    </w:rPr>
  </w:style>
  <w:style w:type="character" w:styleId="Mentionnonrsolue">
    <w:name w:val="Unresolved Mention"/>
    <w:basedOn w:val="Policepardfaut"/>
    <w:uiPriority w:val="99"/>
    <w:semiHidden/>
    <w:unhideWhenUsed/>
    <w:rsid w:val="00090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3C-Fournisseur_GRE@cea.fr" TargetMode="External"/><Relationship Id="rId18" Type="http://schemas.openxmlformats.org/officeDocument/2006/relationships/hyperlink" Target="mailto:l.poli@sinequanon4.fr" TargetMode="External"/><Relationship Id="rId2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9" Type="http://schemas.openxmlformats.org/officeDocument/2006/relationships/footer" Target="footer4.xml"/><Relationship Id="rId21" Type="http://schemas.openxmlformats.org/officeDocument/2006/relationships/header" Target="header1.xml"/><Relationship Id="rId3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enoit.moras@socotec.com" TargetMode="External"/><Relationship Id="rId20" Type="http://schemas.openxmlformats.org/officeDocument/2006/relationships/footer" Target="footer1.xm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han.burtin@cea.fr"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3.xm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harlotte.farges@groupe-eole.com" TargetMode="External"/><Relationship Id="rId23" Type="http://schemas.openxmlformats.org/officeDocument/2006/relationships/image" Target="media/image3.jpeg"/><Relationship Id="rId2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6" Type="http://schemas.openxmlformats.org/officeDocument/2006/relationships/header" Target="header2.xml"/><Relationship Id="rId10" Type="http://schemas.openxmlformats.org/officeDocument/2006/relationships/hyperlink" Target="mailto:djamel.sala@cea.fr" TargetMode="External"/><Relationship Id="rId19" Type="http://schemas.openxmlformats.org/officeDocument/2006/relationships/hyperlink" Target="https://chorus-pro.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elise.rota@cea.fr" TargetMode="External"/><Relationship Id="rId14" Type="http://schemas.openxmlformats.org/officeDocument/2006/relationships/hyperlink" Target="mailto:RELANCES@cea.fr" TargetMode="External"/><Relationship Id="rId22" Type="http://schemas.openxmlformats.org/officeDocument/2006/relationships/footer" Target="footer2.xml"/><Relationship Id="rId2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net-entreprises.fr" TargetMode="External"/><Relationship Id="rId43" Type="http://schemas.openxmlformats.org/officeDocument/2006/relationships/theme" Target="theme/theme1.xml"/><Relationship Id="rId8" Type="http://schemas.openxmlformats.org/officeDocument/2006/relationships/hyperlink" Target="mailto:lauriane.vaussenat@cea.fr" TargetMode="External"/><Relationship Id="rId3" Type="http://schemas.openxmlformats.org/officeDocument/2006/relationships/styles" Target="styles.xml"/><Relationship Id="rId12" Type="http://schemas.openxmlformats.org/officeDocument/2006/relationships/hyperlink" Target="mailto:steven.yhuel@cea.fr" TargetMode="External"/><Relationship Id="rId17" Type="http://schemas.openxmlformats.org/officeDocument/2006/relationships/hyperlink" Target="mailto:pascale.jeandey@baticsps.fr" TargetMode="External"/><Relationship Id="rId2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30</Pages>
  <Words>9291</Words>
  <Characters>55461</Characters>
  <Application>Microsoft Office Word</Application>
  <DocSecurity>0</DocSecurity>
  <Lines>462</Lines>
  <Paragraphs>129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64623</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BURTIN Nathan 271937</cp:lastModifiedBy>
  <cp:revision>46</cp:revision>
  <cp:lastPrinted>2009-03-17T08:13:00Z</cp:lastPrinted>
  <dcterms:created xsi:type="dcterms:W3CDTF">2022-05-31T06:39:00Z</dcterms:created>
  <dcterms:modified xsi:type="dcterms:W3CDTF">2025-07-17T13:53:00Z</dcterms:modified>
</cp:coreProperties>
</file>